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68814" w14:textId="580CA6F4" w:rsidR="009D7A49" w:rsidRDefault="7271DA73" w:rsidP="00711612">
      <w:pPr>
        <w:kinsoku w:val="0"/>
        <w:overflowPunct w:val="0"/>
        <w:autoSpaceDE/>
        <w:autoSpaceDN/>
        <w:adjustRightInd/>
        <w:spacing w:before="2" w:line="229" w:lineRule="exact"/>
        <w:jc w:val="both"/>
        <w:textAlignment w:val="baseline"/>
        <w:rPr>
          <w:rFonts w:ascii="Arial" w:hAnsi="Arial" w:cs="Arial"/>
          <w:spacing w:val="-1"/>
        </w:rPr>
      </w:pPr>
      <w:permStart w:id="1266053015" w:edGrp="everyone"/>
      <w:permEnd w:id="1266053015"/>
      <w:r>
        <w:rPr>
          <w:rFonts w:ascii="Arial" w:hAnsi="Arial" w:cs="Arial"/>
          <w:spacing w:val="-1"/>
        </w:rPr>
        <w:t xml:space="preserve">CUSC </w:t>
      </w:r>
      <w:proofErr w:type="gramStart"/>
      <w:r>
        <w:rPr>
          <w:rFonts w:ascii="Arial" w:hAnsi="Arial" w:cs="Arial"/>
          <w:spacing w:val="-1"/>
        </w:rPr>
        <w:t>v</w:t>
      </w:r>
      <w:ins w:id="0" w:author="Tammy Meek [NESO]" w:date="2025-09-04T11:20:00Z" w16du:dateUtc="2025-09-04T10:20:00Z">
        <w:r w:rsidR="00885A5C">
          <w:rPr>
            <w:rFonts w:ascii="Arial" w:hAnsi="Arial" w:cs="Arial"/>
            <w:spacing w:val="-1"/>
          </w:rPr>
          <w:t>[</w:t>
        </w:r>
        <w:proofErr w:type="gramEnd"/>
        <w:r w:rsidR="00885A5C">
          <w:rPr>
            <w:rFonts w:ascii="Arial" w:hAnsi="Arial" w:cs="Arial"/>
            <w:spacing w:val="-1"/>
          </w:rPr>
          <w:t xml:space="preserve"> </w:t>
        </w:r>
        <w:proofErr w:type="gramStart"/>
        <w:r w:rsidR="00885A5C">
          <w:rPr>
            <w:rFonts w:ascii="Arial" w:hAnsi="Arial" w:cs="Arial"/>
            <w:spacing w:val="-1"/>
          </w:rPr>
          <w:t xml:space="preserve">  ]</w:t>
        </w:r>
      </w:ins>
      <w:proofErr w:type="gramEnd"/>
      <w:del w:id="1" w:author="Tammy Meek [NESO]" w:date="2025-09-04T11:20:00Z" w16du:dateUtc="2025-09-04T10:20:00Z">
        <w:r w:rsidR="00F53413" w:rsidDel="00885A5C">
          <w:rPr>
            <w:rFonts w:ascii="Arial" w:hAnsi="Arial" w:cs="Arial"/>
          </w:rPr>
          <w:delText>6</w:delText>
        </w:r>
      </w:del>
      <w:r>
        <w:rPr>
          <w:rFonts w:ascii="Arial" w:hAnsi="Arial" w:cs="Arial"/>
          <w:spacing w:val="-1"/>
        </w:rPr>
        <w:t>.</w:t>
      </w:r>
      <w:r w:rsidR="00F53413">
        <w:rPr>
          <w:rFonts w:ascii="Arial" w:hAnsi="Arial" w:cs="Arial"/>
          <w:spacing w:val="-1"/>
        </w:rPr>
        <w:t>0</w:t>
      </w:r>
    </w:p>
    <w:p w14:paraId="3E0F4E84" w14:textId="77777777" w:rsidR="009D7A49" w:rsidRDefault="00E70C7C">
      <w:pPr>
        <w:kinsoku w:val="0"/>
        <w:overflowPunct w:val="0"/>
        <w:autoSpaceDE/>
        <w:autoSpaceDN/>
        <w:adjustRightInd/>
        <w:spacing w:before="718" w:line="319" w:lineRule="exact"/>
        <w:jc w:val="center"/>
        <w:textAlignment w:val="baseline"/>
        <w:rPr>
          <w:rFonts w:ascii="Arial" w:hAnsi="Arial" w:cs="Arial"/>
          <w:b/>
          <w:bCs/>
          <w:spacing w:val="-1"/>
          <w:sz w:val="28"/>
          <w:szCs w:val="28"/>
          <w:u w:val="single"/>
        </w:rPr>
      </w:pPr>
      <w:r>
        <w:rPr>
          <w:rFonts w:ascii="Arial" w:hAnsi="Arial" w:cs="Arial"/>
          <w:b/>
          <w:bCs/>
          <w:spacing w:val="-1"/>
          <w:sz w:val="28"/>
          <w:szCs w:val="28"/>
          <w:u w:val="single"/>
        </w:rPr>
        <w:t>CUSC - EXHIBIT O - PART I C</w:t>
      </w:r>
    </w:p>
    <w:p w14:paraId="6C440354" w14:textId="77777777" w:rsidR="009D7A49" w:rsidRDefault="00E70C7C">
      <w:pPr>
        <w:kinsoku w:val="0"/>
        <w:overflowPunct w:val="0"/>
        <w:autoSpaceDE/>
        <w:autoSpaceDN/>
        <w:adjustRightInd/>
        <w:spacing w:before="1555" w:line="615" w:lineRule="exact"/>
        <w:ind w:left="144"/>
        <w:jc w:val="center"/>
        <w:textAlignment w:val="baseline"/>
        <w:rPr>
          <w:rFonts w:ascii="Arial" w:hAnsi="Arial" w:cs="Arial"/>
          <w:b/>
          <w:bCs/>
          <w:sz w:val="24"/>
          <w:szCs w:val="24"/>
        </w:rPr>
      </w:pPr>
      <w:r>
        <w:rPr>
          <w:rFonts w:ascii="Arial" w:hAnsi="Arial" w:cs="Arial"/>
          <w:b/>
          <w:bCs/>
          <w:sz w:val="24"/>
          <w:szCs w:val="24"/>
        </w:rPr>
        <w:t>THE CONNECTION AND USE OF SYSTEM CODE</w:t>
      </w:r>
      <w:r>
        <w:rPr>
          <w:rFonts w:ascii="Arial" w:hAnsi="Arial" w:cs="Arial"/>
          <w:b/>
          <w:bCs/>
          <w:sz w:val="24"/>
          <w:szCs w:val="24"/>
        </w:rPr>
        <w:br/>
        <w:t>INTERFACE AGREEMENTS</w:t>
      </w:r>
    </w:p>
    <w:p w14:paraId="0840A481" w14:textId="77777777" w:rsidR="009D7A49" w:rsidRDefault="00E70C7C">
      <w:pPr>
        <w:kinsoku w:val="0"/>
        <w:overflowPunct w:val="0"/>
        <w:autoSpaceDE/>
        <w:autoSpaceDN/>
        <w:adjustRightInd/>
        <w:spacing w:before="1934" w:line="273" w:lineRule="exact"/>
        <w:jc w:val="right"/>
        <w:textAlignment w:val="baseline"/>
        <w:rPr>
          <w:rFonts w:ascii="Arial" w:hAnsi="Arial" w:cs="Arial"/>
          <w:b/>
          <w:bCs/>
          <w:sz w:val="24"/>
          <w:szCs w:val="24"/>
        </w:rPr>
      </w:pPr>
      <w:r>
        <w:rPr>
          <w:rFonts w:ascii="Arial" w:hAnsi="Arial" w:cs="Arial"/>
          <w:b/>
          <w:bCs/>
          <w:sz w:val="24"/>
          <w:szCs w:val="24"/>
        </w:rPr>
        <w:t>PART I C - RELEVANT TRANSMISSION LICENSEE ASSETS ON USER</w:t>
      </w:r>
    </w:p>
    <w:p w14:paraId="32F3AD6C" w14:textId="77777777" w:rsidR="009D7A49" w:rsidRDefault="00E70C7C">
      <w:pPr>
        <w:kinsoku w:val="0"/>
        <w:overflowPunct w:val="0"/>
        <w:autoSpaceDE/>
        <w:autoSpaceDN/>
        <w:adjustRightInd/>
        <w:spacing w:line="274" w:lineRule="exact"/>
        <w:jc w:val="center"/>
        <w:textAlignment w:val="baseline"/>
        <w:rPr>
          <w:rFonts w:ascii="Arial" w:hAnsi="Arial" w:cs="Arial"/>
          <w:b/>
          <w:bCs/>
          <w:spacing w:val="-1"/>
          <w:sz w:val="24"/>
          <w:szCs w:val="24"/>
        </w:rPr>
      </w:pPr>
      <w:r>
        <w:rPr>
          <w:rFonts w:ascii="Arial" w:hAnsi="Arial" w:cs="Arial"/>
          <w:b/>
          <w:bCs/>
          <w:spacing w:val="-1"/>
          <w:sz w:val="24"/>
          <w:szCs w:val="24"/>
        </w:rPr>
        <w:t>OFFSHORE PLATFORM</w:t>
      </w:r>
    </w:p>
    <w:p w14:paraId="169B2B18" w14:textId="77777777" w:rsidR="009D7A49" w:rsidRDefault="009D7A49">
      <w:pPr>
        <w:widowControl/>
        <w:rPr>
          <w:sz w:val="24"/>
          <w:szCs w:val="24"/>
        </w:rPr>
      </w:pPr>
    </w:p>
    <w:p w14:paraId="2FC5D8ED" w14:textId="77777777" w:rsidR="00C714EB" w:rsidRPr="00C714EB" w:rsidRDefault="00C714EB" w:rsidP="00A669FD">
      <w:pPr>
        <w:rPr>
          <w:sz w:val="24"/>
          <w:szCs w:val="24"/>
        </w:rPr>
      </w:pPr>
    </w:p>
    <w:p w14:paraId="5FDE7DB8" w14:textId="77777777" w:rsidR="00C714EB" w:rsidRPr="00C714EB" w:rsidRDefault="00C714EB" w:rsidP="00A669FD">
      <w:pPr>
        <w:rPr>
          <w:sz w:val="24"/>
          <w:szCs w:val="24"/>
        </w:rPr>
      </w:pPr>
    </w:p>
    <w:p w14:paraId="443647FA" w14:textId="77777777" w:rsidR="00C714EB" w:rsidRPr="00C714EB" w:rsidRDefault="00C714EB" w:rsidP="00A669FD">
      <w:pPr>
        <w:rPr>
          <w:sz w:val="24"/>
          <w:szCs w:val="24"/>
        </w:rPr>
      </w:pPr>
    </w:p>
    <w:p w14:paraId="10E55695" w14:textId="77777777" w:rsidR="00C714EB" w:rsidRPr="00C714EB" w:rsidRDefault="00C714EB" w:rsidP="00A669FD">
      <w:pPr>
        <w:rPr>
          <w:sz w:val="24"/>
          <w:szCs w:val="24"/>
        </w:rPr>
      </w:pPr>
    </w:p>
    <w:p w14:paraId="6B55FBDF" w14:textId="77777777" w:rsidR="00C714EB" w:rsidRPr="00C714EB" w:rsidRDefault="00C714EB" w:rsidP="00A669FD">
      <w:pPr>
        <w:rPr>
          <w:sz w:val="24"/>
          <w:szCs w:val="24"/>
        </w:rPr>
      </w:pPr>
    </w:p>
    <w:p w14:paraId="61B3E39C" w14:textId="77777777" w:rsidR="00C714EB" w:rsidRPr="00C714EB" w:rsidRDefault="00C714EB" w:rsidP="00A669FD">
      <w:pPr>
        <w:rPr>
          <w:sz w:val="24"/>
          <w:szCs w:val="24"/>
        </w:rPr>
      </w:pPr>
    </w:p>
    <w:p w14:paraId="3B888B71" w14:textId="77777777" w:rsidR="00C714EB" w:rsidRPr="00C714EB" w:rsidRDefault="00C714EB" w:rsidP="00A669FD">
      <w:pPr>
        <w:rPr>
          <w:sz w:val="24"/>
          <w:szCs w:val="24"/>
        </w:rPr>
      </w:pPr>
    </w:p>
    <w:p w14:paraId="20C17BCE" w14:textId="77777777" w:rsidR="00C714EB" w:rsidRPr="00C714EB" w:rsidRDefault="00C714EB" w:rsidP="00A669FD">
      <w:pPr>
        <w:rPr>
          <w:sz w:val="24"/>
          <w:szCs w:val="24"/>
        </w:rPr>
      </w:pPr>
    </w:p>
    <w:p w14:paraId="4B39A19B" w14:textId="77777777" w:rsidR="00C714EB" w:rsidRPr="00C714EB" w:rsidRDefault="00C714EB" w:rsidP="00A669FD">
      <w:pPr>
        <w:rPr>
          <w:sz w:val="24"/>
          <w:szCs w:val="24"/>
        </w:rPr>
      </w:pPr>
    </w:p>
    <w:p w14:paraId="0CCC55C8" w14:textId="77777777" w:rsidR="00C714EB" w:rsidRPr="00C714EB" w:rsidRDefault="00C714EB" w:rsidP="00A669FD">
      <w:pPr>
        <w:rPr>
          <w:sz w:val="24"/>
          <w:szCs w:val="24"/>
        </w:rPr>
      </w:pPr>
    </w:p>
    <w:p w14:paraId="238EC8E7" w14:textId="77777777" w:rsidR="00C714EB" w:rsidRPr="00C714EB" w:rsidRDefault="00C714EB" w:rsidP="00A669FD">
      <w:pPr>
        <w:rPr>
          <w:sz w:val="24"/>
          <w:szCs w:val="24"/>
        </w:rPr>
      </w:pPr>
    </w:p>
    <w:p w14:paraId="0FBED63A" w14:textId="77777777" w:rsidR="00C714EB" w:rsidRDefault="00C714EB" w:rsidP="00C714EB">
      <w:pPr>
        <w:rPr>
          <w:sz w:val="24"/>
          <w:szCs w:val="24"/>
        </w:rPr>
      </w:pPr>
    </w:p>
    <w:p w14:paraId="0A176096" w14:textId="77777777" w:rsidR="00C714EB" w:rsidRDefault="00C714EB" w:rsidP="00A669FD">
      <w:pPr>
        <w:jc w:val="center"/>
        <w:rPr>
          <w:sz w:val="24"/>
          <w:szCs w:val="24"/>
        </w:rPr>
      </w:pPr>
    </w:p>
    <w:p w14:paraId="4950E9CA" w14:textId="75144BFB" w:rsidR="00C714EB" w:rsidRPr="00C714EB" w:rsidRDefault="00C714EB" w:rsidP="00A669FD">
      <w:pPr>
        <w:tabs>
          <w:tab w:val="center" w:pos="4140"/>
        </w:tabs>
        <w:rPr>
          <w:sz w:val="24"/>
          <w:szCs w:val="24"/>
        </w:rPr>
        <w:sectPr w:rsidR="00C714EB" w:rsidRPr="00C714EB">
          <w:footerReference w:type="default" r:id="rId11"/>
          <w:pgSz w:w="11909" w:h="16843"/>
          <w:pgMar w:top="720" w:right="1915" w:bottom="619" w:left="1714" w:header="720" w:footer="720" w:gutter="0"/>
          <w:cols w:space="720"/>
          <w:noEndnote/>
        </w:sectPr>
      </w:pPr>
      <w:r>
        <w:rPr>
          <w:sz w:val="24"/>
          <w:szCs w:val="24"/>
        </w:rPr>
        <w:tab/>
      </w:r>
    </w:p>
    <w:p w14:paraId="4942A464" w14:textId="77777777" w:rsidR="00317BCD" w:rsidRDefault="00317BCD"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p>
    <w:p w14:paraId="2AA2A210" w14:textId="77777777" w:rsidR="00317BCD" w:rsidRDefault="00317BCD"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p>
    <w:p w14:paraId="06BFAF89" w14:textId="1CA96C0B" w:rsidR="009D7A49" w:rsidRDefault="00E70C7C"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59264" behindDoc="0" locked="0" layoutInCell="0" allowOverlap="1" wp14:anchorId="22F06597" wp14:editId="223BD41C">
                <wp:simplePos x="0" y="0"/>
                <wp:positionH relativeFrom="page">
                  <wp:posOffset>1085850</wp:posOffset>
                </wp:positionH>
                <wp:positionV relativeFrom="page">
                  <wp:posOffset>10050780</wp:posOffset>
                </wp:positionV>
                <wp:extent cx="5346700" cy="199390"/>
                <wp:effectExtent l="0" t="0" r="0" b="0"/>
                <wp:wrapSquare wrapText="bothSides"/>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06597" id="_x0000_t202" coordsize="21600,21600" o:spt="202" path="m,l,21600r21600,l21600,xe">
                <v:stroke joinstyle="miter"/>
                <v:path gradientshapeok="t" o:connecttype="rect"/>
              </v:shapetype>
              <v:shape id="Text Box 3" o:spid="_x0000_s1026" type="#_x0000_t202" style="position:absolute;left:0;text-align:left;margin-left:85.5pt;margin-top:791.4pt;width:421pt;height:15.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" o:allowincell="f" stroked="f">
                <v:fill opacity="0"/>
                <v:textbox inset="0,0,0,0">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CUSC - EXHIBIT O - PART I C</w:t>
      </w:r>
    </w:p>
    <w:p w14:paraId="02BDC2DC" w14:textId="77777777" w:rsidR="009D7A49" w:rsidRDefault="00E70C7C">
      <w:pPr>
        <w:tabs>
          <w:tab w:val="left" w:pos="6264"/>
        </w:tabs>
        <w:kinsoku w:val="0"/>
        <w:overflowPunct w:val="0"/>
        <w:autoSpaceDE/>
        <w:autoSpaceDN/>
        <w:adjustRightInd/>
        <w:spacing w:before="2126" w:line="277" w:lineRule="exact"/>
        <w:ind w:left="1296"/>
        <w:jc w:val="center"/>
        <w:textAlignment w:val="baseline"/>
        <w:rPr>
          <w:rFonts w:ascii="Arial" w:hAnsi="Arial" w:cs="Arial"/>
          <w:spacing w:val="-1"/>
          <w:sz w:val="24"/>
          <w:szCs w:val="24"/>
        </w:rPr>
      </w:pPr>
      <w:r>
        <w:rPr>
          <w:rFonts w:ascii="Arial" w:hAnsi="Arial" w:cs="Arial"/>
          <w:spacing w:val="-1"/>
          <w:sz w:val="24"/>
          <w:szCs w:val="24"/>
        </w:rPr>
        <w:t>DATED</w:t>
      </w:r>
      <w:r>
        <w:rPr>
          <w:rFonts w:ascii="Arial" w:hAnsi="Arial" w:cs="Arial"/>
          <w:spacing w:val="-1"/>
          <w:sz w:val="24"/>
          <w:szCs w:val="24"/>
        </w:rPr>
        <w:tab/>
        <w:t>200</w:t>
      </w:r>
      <w:proofErr w:type="gramStart"/>
      <w:r>
        <w:rPr>
          <w:rFonts w:ascii="Arial" w:hAnsi="Arial" w:cs="Arial"/>
          <w:spacing w:val="-1"/>
          <w:sz w:val="24"/>
          <w:szCs w:val="24"/>
        </w:rPr>
        <w:t>[ ]</w:t>
      </w:r>
      <w:proofErr w:type="gramEnd"/>
    </w:p>
    <w:p w14:paraId="44E92C37" w14:textId="77777777" w:rsidR="009D7A49" w:rsidRDefault="00E70C7C">
      <w:pPr>
        <w:tabs>
          <w:tab w:val="right" w:pos="5976"/>
        </w:tabs>
        <w:kinsoku w:val="0"/>
        <w:overflowPunct w:val="0"/>
        <w:autoSpaceDE/>
        <w:autoSpaceDN/>
        <w:adjustRightInd/>
        <w:spacing w:before="1163" w:line="277" w:lineRule="exact"/>
        <w:ind w:left="2232"/>
        <w:jc w:val="center"/>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(User)</w:t>
      </w:r>
    </w:p>
    <w:p w14:paraId="40521FF6"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 and -</w:t>
      </w:r>
    </w:p>
    <w:p w14:paraId="29A0F304"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[Insert name of Relevant Transmission Licensee (RTL)]</w:t>
      </w:r>
    </w:p>
    <w:p w14:paraId="1E97A158" w14:textId="77777777" w:rsidR="009D7A49" w:rsidRDefault="00E70C7C">
      <w:pPr>
        <w:kinsoku w:val="0"/>
        <w:overflowPunct w:val="0"/>
        <w:autoSpaceDE/>
        <w:autoSpaceDN/>
        <w:adjustRightInd/>
        <w:spacing w:before="1163" w:line="274" w:lineRule="exact"/>
        <w:jc w:val="center"/>
        <w:textAlignment w:val="baseline"/>
        <w:rPr>
          <w:rFonts w:ascii="Arial" w:hAnsi="Arial" w:cs="Arial"/>
          <w:b/>
          <w:bCs/>
          <w:sz w:val="24"/>
          <w:szCs w:val="24"/>
          <w:u w:val="single"/>
        </w:rPr>
      </w:pPr>
      <w:r>
        <w:rPr>
          <w:rFonts w:ascii="Arial" w:hAnsi="Arial" w:cs="Arial"/>
          <w:b/>
          <w:bCs/>
          <w:sz w:val="24"/>
          <w:szCs w:val="24"/>
          <w:u w:val="single"/>
        </w:rPr>
        <w:t>INTERFACE AGREEMENT</w:t>
      </w:r>
    </w:p>
    <w:p w14:paraId="3A156BFC" w14:textId="77777777" w:rsidR="009D7A49" w:rsidRDefault="00E70C7C">
      <w:pPr>
        <w:kinsoku w:val="0"/>
        <w:overflowPunct w:val="0"/>
        <w:autoSpaceDE/>
        <w:autoSpaceDN/>
        <w:adjustRightInd/>
        <w:spacing w:before="494" w:line="258" w:lineRule="exact"/>
        <w:jc w:val="center"/>
        <w:textAlignment w:val="baseline"/>
        <w:rPr>
          <w:rFonts w:ascii="Arial" w:hAnsi="Arial" w:cs="Arial"/>
          <w:sz w:val="24"/>
          <w:szCs w:val="24"/>
        </w:rPr>
      </w:pPr>
      <w:r>
        <w:rPr>
          <w:rFonts w:ascii="Arial" w:hAnsi="Arial" w:cs="Arial"/>
          <w:sz w:val="24"/>
          <w:szCs w:val="24"/>
        </w:rPr>
        <w:t>Relating to Relevant Transmission Licensee Assets on</w:t>
      </w:r>
    </w:p>
    <w:p w14:paraId="62DC732B" w14:textId="77777777" w:rsidR="009D7A49" w:rsidRDefault="00E70C7C">
      <w:pPr>
        <w:tabs>
          <w:tab w:val="right" w:pos="5976"/>
        </w:tabs>
        <w:kinsoku w:val="0"/>
        <w:overflowPunct w:val="0"/>
        <w:autoSpaceDE/>
        <w:autoSpaceDN/>
        <w:adjustRightInd/>
        <w:spacing w:line="259" w:lineRule="exact"/>
        <w:ind w:left="2160"/>
        <w:jc w:val="center"/>
        <w:textAlignment w:val="baseline"/>
        <w:rPr>
          <w:rFonts w:ascii="Arial" w:hAnsi="Arial" w:cs="Arial"/>
          <w:sz w:val="24"/>
          <w:szCs w:val="24"/>
        </w:rPr>
      </w:pPr>
      <w:r>
        <w:rPr>
          <w:rFonts w:ascii="Arial" w:hAnsi="Arial" w:cs="Arial"/>
          <w:sz w:val="24"/>
          <w:szCs w:val="24"/>
        </w:rPr>
        <w:t>User Offshore Platform at [</w:t>
      </w:r>
      <w:r>
        <w:rPr>
          <w:rFonts w:ascii="Arial" w:hAnsi="Arial" w:cs="Arial"/>
          <w:sz w:val="24"/>
          <w:szCs w:val="24"/>
        </w:rPr>
        <w:tab/>
        <w:t>]</w:t>
      </w:r>
    </w:p>
    <w:p w14:paraId="574FAAF4" w14:textId="77777777" w:rsidR="009D7A49" w:rsidRDefault="009D7A49">
      <w:pPr>
        <w:widowControl/>
        <w:rPr>
          <w:sz w:val="24"/>
          <w:szCs w:val="24"/>
        </w:rPr>
      </w:pPr>
    </w:p>
    <w:p w14:paraId="082D61B8" w14:textId="77777777" w:rsidR="0081440D" w:rsidRPr="0081440D" w:rsidRDefault="0081440D" w:rsidP="00711612">
      <w:pPr>
        <w:rPr>
          <w:sz w:val="24"/>
          <w:szCs w:val="24"/>
        </w:rPr>
      </w:pPr>
    </w:p>
    <w:p w14:paraId="3D8DBBC6" w14:textId="77777777" w:rsidR="0081440D" w:rsidRPr="0081440D" w:rsidRDefault="0081440D" w:rsidP="00711612">
      <w:pPr>
        <w:rPr>
          <w:sz w:val="24"/>
          <w:szCs w:val="24"/>
        </w:rPr>
      </w:pPr>
    </w:p>
    <w:p w14:paraId="44194D9A" w14:textId="77777777" w:rsidR="0081440D" w:rsidRPr="0081440D" w:rsidRDefault="0081440D" w:rsidP="00711612">
      <w:pPr>
        <w:rPr>
          <w:sz w:val="24"/>
          <w:szCs w:val="24"/>
        </w:rPr>
      </w:pPr>
    </w:p>
    <w:p w14:paraId="6680FA1E" w14:textId="77777777" w:rsidR="0081440D" w:rsidRPr="0081440D" w:rsidRDefault="0081440D" w:rsidP="00711612">
      <w:pPr>
        <w:rPr>
          <w:sz w:val="24"/>
          <w:szCs w:val="24"/>
        </w:rPr>
      </w:pPr>
    </w:p>
    <w:p w14:paraId="3FFFE7F1" w14:textId="77777777" w:rsidR="0081440D" w:rsidRPr="0081440D" w:rsidRDefault="0081440D" w:rsidP="00711612">
      <w:pPr>
        <w:rPr>
          <w:sz w:val="24"/>
          <w:szCs w:val="24"/>
        </w:rPr>
      </w:pPr>
    </w:p>
    <w:p w14:paraId="459138D0" w14:textId="77777777" w:rsidR="0081440D" w:rsidRPr="0081440D" w:rsidRDefault="0081440D" w:rsidP="00711612">
      <w:pPr>
        <w:rPr>
          <w:sz w:val="24"/>
          <w:szCs w:val="24"/>
        </w:rPr>
      </w:pPr>
    </w:p>
    <w:p w14:paraId="1FF00D32" w14:textId="77777777" w:rsidR="0081440D" w:rsidRPr="0081440D" w:rsidRDefault="0081440D" w:rsidP="00711612">
      <w:pPr>
        <w:rPr>
          <w:sz w:val="24"/>
          <w:szCs w:val="24"/>
        </w:rPr>
      </w:pPr>
    </w:p>
    <w:p w14:paraId="741BC17C" w14:textId="77777777" w:rsidR="0081440D" w:rsidRPr="0081440D" w:rsidRDefault="0081440D" w:rsidP="00711612">
      <w:pPr>
        <w:rPr>
          <w:sz w:val="24"/>
          <w:szCs w:val="24"/>
        </w:rPr>
      </w:pPr>
    </w:p>
    <w:p w14:paraId="49C76C16" w14:textId="77777777" w:rsidR="0081440D" w:rsidRPr="0081440D" w:rsidRDefault="0081440D" w:rsidP="00711612">
      <w:pPr>
        <w:rPr>
          <w:sz w:val="24"/>
          <w:szCs w:val="24"/>
        </w:rPr>
      </w:pPr>
    </w:p>
    <w:p w14:paraId="11E65968" w14:textId="77777777" w:rsidR="0081440D" w:rsidRPr="0081440D" w:rsidRDefault="0081440D" w:rsidP="00711612">
      <w:pPr>
        <w:rPr>
          <w:sz w:val="24"/>
          <w:szCs w:val="24"/>
        </w:rPr>
      </w:pPr>
    </w:p>
    <w:p w14:paraId="2E5C34C7" w14:textId="77777777" w:rsidR="0081440D" w:rsidRPr="0081440D" w:rsidRDefault="0081440D" w:rsidP="00711612">
      <w:pPr>
        <w:rPr>
          <w:sz w:val="24"/>
          <w:szCs w:val="24"/>
        </w:rPr>
      </w:pPr>
    </w:p>
    <w:p w14:paraId="13873E2A" w14:textId="77777777" w:rsidR="0081440D" w:rsidRPr="0081440D" w:rsidRDefault="0081440D" w:rsidP="00711612">
      <w:pPr>
        <w:rPr>
          <w:sz w:val="24"/>
          <w:szCs w:val="24"/>
        </w:rPr>
      </w:pPr>
    </w:p>
    <w:p w14:paraId="352B95C7" w14:textId="77777777" w:rsidR="0081440D" w:rsidRPr="0081440D" w:rsidRDefault="0081440D" w:rsidP="00711612">
      <w:pPr>
        <w:rPr>
          <w:sz w:val="24"/>
          <w:szCs w:val="24"/>
        </w:rPr>
      </w:pPr>
    </w:p>
    <w:p w14:paraId="63DAFF79" w14:textId="77777777" w:rsidR="0081440D" w:rsidRPr="0081440D" w:rsidRDefault="0081440D" w:rsidP="00711612">
      <w:pPr>
        <w:rPr>
          <w:sz w:val="24"/>
          <w:szCs w:val="24"/>
        </w:rPr>
      </w:pPr>
    </w:p>
    <w:p w14:paraId="6875E0A7" w14:textId="77777777" w:rsidR="0081440D" w:rsidRPr="0081440D" w:rsidRDefault="0081440D" w:rsidP="00711612">
      <w:pPr>
        <w:rPr>
          <w:sz w:val="24"/>
          <w:szCs w:val="24"/>
        </w:rPr>
      </w:pPr>
    </w:p>
    <w:p w14:paraId="46D25610" w14:textId="77777777" w:rsidR="0081440D" w:rsidRPr="0081440D" w:rsidRDefault="0081440D" w:rsidP="00711612">
      <w:pPr>
        <w:rPr>
          <w:sz w:val="24"/>
          <w:szCs w:val="24"/>
        </w:rPr>
      </w:pPr>
    </w:p>
    <w:p w14:paraId="306BFD78" w14:textId="77777777" w:rsidR="0081440D" w:rsidRPr="0081440D" w:rsidRDefault="0081440D" w:rsidP="00711612">
      <w:pPr>
        <w:rPr>
          <w:sz w:val="24"/>
          <w:szCs w:val="24"/>
        </w:rPr>
      </w:pPr>
    </w:p>
    <w:p w14:paraId="19977899" w14:textId="19E5A4C0" w:rsidR="009D7A49" w:rsidRDefault="007C4F93">
      <w:pPr>
        <w:kinsoku w:val="0"/>
        <w:overflowPunct w:val="0"/>
        <w:autoSpaceDE/>
        <w:autoSpaceDN/>
        <w:adjustRightInd/>
        <w:spacing w:before="442" w:after="190" w:line="274" w:lineRule="exact"/>
        <w:ind w:left="3744"/>
        <w:textAlignment w:val="baseline"/>
        <w:rPr>
          <w:rFonts w:ascii="Arial" w:hAnsi="Arial" w:cs="Arial"/>
          <w:b/>
          <w:bCs/>
          <w:spacing w:val="-1"/>
          <w:sz w:val="24"/>
          <w:szCs w:val="24"/>
        </w:rPr>
      </w:pPr>
      <w:r>
        <w:rPr>
          <w:rFonts w:ascii="Arial" w:hAnsi="Arial" w:cs="Arial"/>
          <w:b/>
          <w:bCs/>
          <w:spacing w:val="-1"/>
          <w:sz w:val="24"/>
          <w:szCs w:val="24"/>
        </w:rPr>
        <w:lastRenderedPageBreak/>
        <w:t>I</w:t>
      </w:r>
      <w:r w:rsidR="00E70C7C">
        <w:rPr>
          <w:rFonts w:ascii="Arial" w:hAnsi="Arial" w:cs="Arial"/>
          <w:b/>
          <w:bCs/>
          <w:spacing w:val="-1"/>
          <w:sz w:val="24"/>
          <w:szCs w:val="24"/>
        </w:rPr>
        <w:t xml:space="preserve"> N D E X</w:t>
      </w:r>
    </w:p>
    <w:tbl>
      <w:tblPr>
        <w:tblW w:w="0" w:type="auto"/>
        <w:tblLayout w:type="fixed"/>
        <w:tblCellMar>
          <w:left w:w="0" w:type="dxa"/>
          <w:right w:w="0" w:type="dxa"/>
        </w:tblCellMar>
        <w:tblLook w:val="0000" w:firstRow="0" w:lastRow="0" w:firstColumn="0" w:lastColumn="0" w:noHBand="0" w:noVBand="0"/>
      </w:tblPr>
      <w:tblGrid>
        <w:gridCol w:w="998"/>
        <w:gridCol w:w="5117"/>
        <w:gridCol w:w="725"/>
      </w:tblGrid>
      <w:tr w:rsidR="009D7A49" w14:paraId="7FAD292F" w14:textId="77777777">
        <w:trPr>
          <w:trHeight w:hRule="exact" w:val="509"/>
        </w:trPr>
        <w:tc>
          <w:tcPr>
            <w:tcW w:w="998" w:type="dxa"/>
            <w:tcBorders>
              <w:top w:val="nil"/>
              <w:left w:val="nil"/>
              <w:bottom w:val="single" w:sz="9" w:space="0" w:color="auto"/>
              <w:right w:val="nil"/>
            </w:tcBorders>
          </w:tcPr>
          <w:p w14:paraId="62FA3635" w14:textId="77777777" w:rsidR="009D7A49" w:rsidRDefault="00E70C7C">
            <w:pPr>
              <w:kinsoku w:val="0"/>
              <w:overflowPunct w:val="0"/>
              <w:autoSpaceDE/>
              <w:autoSpaceDN/>
              <w:adjustRightInd/>
              <w:spacing w:before="255" w:line="248" w:lineRule="exact"/>
              <w:ind w:left="15"/>
              <w:textAlignment w:val="baseline"/>
              <w:rPr>
                <w:rFonts w:ascii="Arial" w:hAnsi="Arial" w:cs="Arial"/>
                <w:sz w:val="24"/>
                <w:szCs w:val="24"/>
              </w:rPr>
            </w:pPr>
            <w:r>
              <w:rPr>
                <w:rFonts w:ascii="Arial" w:hAnsi="Arial" w:cs="Arial"/>
                <w:sz w:val="24"/>
                <w:szCs w:val="24"/>
              </w:rPr>
              <w:t>Clause</w:t>
            </w:r>
          </w:p>
        </w:tc>
        <w:tc>
          <w:tcPr>
            <w:tcW w:w="5117" w:type="dxa"/>
            <w:tcBorders>
              <w:top w:val="nil"/>
              <w:left w:val="nil"/>
              <w:bottom w:val="single" w:sz="9" w:space="0" w:color="auto"/>
              <w:right w:val="nil"/>
            </w:tcBorders>
          </w:tcPr>
          <w:p w14:paraId="33FE8B09" w14:textId="77777777" w:rsidR="009D7A49" w:rsidRDefault="00E70C7C">
            <w:pPr>
              <w:kinsoku w:val="0"/>
              <w:overflowPunct w:val="0"/>
              <w:autoSpaceDE/>
              <w:autoSpaceDN/>
              <w:adjustRightInd/>
              <w:spacing w:before="255" w:line="248" w:lineRule="exact"/>
              <w:ind w:right="3549"/>
              <w:jc w:val="right"/>
              <w:textAlignment w:val="baseline"/>
              <w:rPr>
                <w:rFonts w:ascii="Arial" w:hAnsi="Arial" w:cs="Arial"/>
                <w:sz w:val="24"/>
                <w:szCs w:val="24"/>
              </w:rPr>
            </w:pPr>
            <w:r>
              <w:rPr>
                <w:rFonts w:ascii="Arial" w:hAnsi="Arial" w:cs="Arial"/>
                <w:sz w:val="24"/>
                <w:szCs w:val="24"/>
              </w:rPr>
              <w:t>Title</w:t>
            </w:r>
          </w:p>
        </w:tc>
        <w:tc>
          <w:tcPr>
            <w:tcW w:w="725" w:type="dxa"/>
            <w:tcBorders>
              <w:top w:val="nil"/>
              <w:left w:val="nil"/>
              <w:bottom w:val="single" w:sz="9" w:space="0" w:color="auto"/>
              <w:right w:val="nil"/>
            </w:tcBorders>
          </w:tcPr>
          <w:p w14:paraId="4728B4CE" w14:textId="77777777" w:rsidR="009D7A49" w:rsidRDefault="00E70C7C">
            <w:pPr>
              <w:kinsoku w:val="0"/>
              <w:overflowPunct w:val="0"/>
              <w:autoSpaceDE/>
              <w:autoSpaceDN/>
              <w:adjustRightInd/>
              <w:spacing w:before="255" w:line="248" w:lineRule="exact"/>
              <w:ind w:left="130"/>
              <w:textAlignment w:val="baseline"/>
              <w:rPr>
                <w:rFonts w:ascii="Arial" w:hAnsi="Arial" w:cs="Arial"/>
                <w:sz w:val="24"/>
                <w:szCs w:val="24"/>
              </w:rPr>
            </w:pPr>
            <w:r>
              <w:rPr>
                <w:rFonts w:ascii="Arial" w:hAnsi="Arial" w:cs="Arial"/>
                <w:sz w:val="24"/>
                <w:szCs w:val="24"/>
              </w:rPr>
              <w:t>Page</w:t>
            </w:r>
          </w:p>
        </w:tc>
      </w:tr>
      <w:tr w:rsidR="009D7A49" w14:paraId="68853B72" w14:textId="77777777">
        <w:trPr>
          <w:trHeight w:hRule="exact" w:val="1315"/>
        </w:trPr>
        <w:tc>
          <w:tcPr>
            <w:tcW w:w="998" w:type="dxa"/>
            <w:tcBorders>
              <w:top w:val="single" w:sz="9" w:space="0" w:color="auto"/>
              <w:left w:val="nil"/>
              <w:bottom w:val="nil"/>
              <w:right w:val="nil"/>
            </w:tcBorders>
            <w:vAlign w:val="bottom"/>
          </w:tcPr>
          <w:p w14:paraId="3111F4EC" w14:textId="77777777" w:rsidR="009D7A49" w:rsidRDefault="00E70C7C">
            <w:pPr>
              <w:kinsoku w:val="0"/>
              <w:overflowPunct w:val="0"/>
              <w:autoSpaceDE/>
              <w:autoSpaceDN/>
              <w:adjustRightInd/>
              <w:spacing w:before="946" w:after="79" w:line="280" w:lineRule="exact"/>
              <w:ind w:left="105"/>
              <w:textAlignment w:val="baseline"/>
              <w:rPr>
                <w:rFonts w:ascii="Arial" w:hAnsi="Arial" w:cs="Arial"/>
                <w:sz w:val="24"/>
                <w:szCs w:val="24"/>
              </w:rPr>
            </w:pPr>
            <w:r>
              <w:rPr>
                <w:rFonts w:ascii="Arial" w:hAnsi="Arial" w:cs="Arial"/>
                <w:sz w:val="24"/>
                <w:szCs w:val="24"/>
              </w:rPr>
              <w:t>1</w:t>
            </w:r>
          </w:p>
        </w:tc>
        <w:tc>
          <w:tcPr>
            <w:tcW w:w="5117" w:type="dxa"/>
            <w:tcBorders>
              <w:top w:val="single" w:sz="9" w:space="0" w:color="auto"/>
              <w:left w:val="nil"/>
              <w:bottom w:val="nil"/>
              <w:right w:val="nil"/>
            </w:tcBorders>
            <w:vAlign w:val="bottom"/>
          </w:tcPr>
          <w:p w14:paraId="18EDDD86" w14:textId="77777777" w:rsidR="009D7A49" w:rsidRDefault="00E70C7C">
            <w:pPr>
              <w:kinsoku w:val="0"/>
              <w:overflowPunct w:val="0"/>
              <w:autoSpaceDE/>
              <w:autoSpaceDN/>
              <w:adjustRightInd/>
              <w:spacing w:before="946" w:after="79" w:line="280" w:lineRule="exact"/>
              <w:ind w:left="255"/>
              <w:textAlignment w:val="baseline"/>
              <w:rPr>
                <w:rFonts w:ascii="Arial" w:hAnsi="Arial" w:cs="Arial"/>
                <w:sz w:val="24"/>
                <w:szCs w:val="24"/>
              </w:rPr>
            </w:pPr>
            <w:r>
              <w:rPr>
                <w:rFonts w:ascii="Arial" w:hAnsi="Arial" w:cs="Arial"/>
                <w:sz w:val="24"/>
                <w:szCs w:val="24"/>
              </w:rPr>
              <w:t>Definitions and Interpretation</w:t>
            </w:r>
          </w:p>
        </w:tc>
        <w:tc>
          <w:tcPr>
            <w:tcW w:w="725" w:type="dxa"/>
            <w:tcBorders>
              <w:top w:val="single" w:sz="9" w:space="0" w:color="auto"/>
              <w:left w:val="nil"/>
              <w:bottom w:val="nil"/>
              <w:right w:val="nil"/>
            </w:tcBorders>
            <w:vAlign w:val="bottom"/>
          </w:tcPr>
          <w:p w14:paraId="785824B5" w14:textId="77777777" w:rsidR="009D7A49" w:rsidRDefault="00E70C7C">
            <w:pPr>
              <w:kinsoku w:val="0"/>
              <w:overflowPunct w:val="0"/>
              <w:autoSpaceDE/>
              <w:autoSpaceDN/>
              <w:adjustRightInd/>
              <w:spacing w:before="946" w:after="79" w:line="280" w:lineRule="exact"/>
              <w:ind w:left="130"/>
              <w:textAlignment w:val="baseline"/>
              <w:rPr>
                <w:rFonts w:ascii="Arial" w:hAnsi="Arial" w:cs="Arial"/>
                <w:sz w:val="24"/>
                <w:szCs w:val="24"/>
              </w:rPr>
            </w:pPr>
            <w:r>
              <w:rPr>
                <w:rFonts w:ascii="Arial" w:hAnsi="Arial" w:cs="Arial"/>
                <w:sz w:val="24"/>
                <w:szCs w:val="24"/>
              </w:rPr>
              <w:t>1</w:t>
            </w:r>
          </w:p>
        </w:tc>
      </w:tr>
      <w:tr w:rsidR="009D7A49" w14:paraId="183BBDD3" w14:textId="77777777">
        <w:trPr>
          <w:trHeight w:hRule="exact" w:val="485"/>
        </w:trPr>
        <w:tc>
          <w:tcPr>
            <w:tcW w:w="998" w:type="dxa"/>
            <w:tcBorders>
              <w:top w:val="nil"/>
              <w:left w:val="nil"/>
              <w:bottom w:val="nil"/>
              <w:right w:val="nil"/>
            </w:tcBorders>
            <w:vAlign w:val="center"/>
          </w:tcPr>
          <w:p w14:paraId="5A4682D1"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2</w:t>
            </w:r>
          </w:p>
        </w:tc>
        <w:tc>
          <w:tcPr>
            <w:tcW w:w="5117" w:type="dxa"/>
            <w:tcBorders>
              <w:top w:val="nil"/>
              <w:left w:val="nil"/>
              <w:bottom w:val="nil"/>
              <w:right w:val="nil"/>
            </w:tcBorders>
            <w:vAlign w:val="center"/>
          </w:tcPr>
          <w:p w14:paraId="5E15762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Right to Install and Retain Asset</w:t>
            </w:r>
          </w:p>
        </w:tc>
        <w:tc>
          <w:tcPr>
            <w:tcW w:w="725" w:type="dxa"/>
            <w:tcBorders>
              <w:top w:val="nil"/>
              <w:left w:val="nil"/>
              <w:bottom w:val="nil"/>
              <w:right w:val="nil"/>
            </w:tcBorders>
            <w:vAlign w:val="center"/>
          </w:tcPr>
          <w:p w14:paraId="7863658D"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8</w:t>
            </w:r>
          </w:p>
        </w:tc>
      </w:tr>
      <w:tr w:rsidR="009D7A49" w14:paraId="182D9A37" w14:textId="77777777">
        <w:trPr>
          <w:trHeight w:hRule="exact" w:val="475"/>
        </w:trPr>
        <w:tc>
          <w:tcPr>
            <w:tcW w:w="998" w:type="dxa"/>
            <w:tcBorders>
              <w:top w:val="nil"/>
              <w:left w:val="nil"/>
              <w:bottom w:val="nil"/>
              <w:right w:val="nil"/>
            </w:tcBorders>
            <w:vAlign w:val="center"/>
          </w:tcPr>
          <w:p w14:paraId="46EDF4D6"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3</w:t>
            </w:r>
          </w:p>
        </w:tc>
        <w:tc>
          <w:tcPr>
            <w:tcW w:w="5117" w:type="dxa"/>
            <w:tcBorders>
              <w:top w:val="nil"/>
              <w:left w:val="nil"/>
              <w:bottom w:val="nil"/>
              <w:right w:val="nil"/>
            </w:tcBorders>
            <w:vAlign w:val="center"/>
          </w:tcPr>
          <w:p w14:paraId="31D67D86"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Modifications, Replacements and Alterations</w:t>
            </w:r>
          </w:p>
        </w:tc>
        <w:tc>
          <w:tcPr>
            <w:tcW w:w="725" w:type="dxa"/>
            <w:tcBorders>
              <w:top w:val="nil"/>
              <w:left w:val="nil"/>
              <w:bottom w:val="nil"/>
              <w:right w:val="nil"/>
            </w:tcBorders>
            <w:vAlign w:val="center"/>
          </w:tcPr>
          <w:p w14:paraId="0C9A57F9"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8</w:t>
            </w:r>
          </w:p>
        </w:tc>
      </w:tr>
      <w:tr w:rsidR="009D7A49" w14:paraId="54503892" w14:textId="77777777">
        <w:trPr>
          <w:trHeight w:hRule="exact" w:val="480"/>
        </w:trPr>
        <w:tc>
          <w:tcPr>
            <w:tcW w:w="998" w:type="dxa"/>
            <w:tcBorders>
              <w:top w:val="nil"/>
              <w:left w:val="nil"/>
              <w:bottom w:val="nil"/>
              <w:right w:val="nil"/>
            </w:tcBorders>
            <w:vAlign w:val="center"/>
          </w:tcPr>
          <w:p w14:paraId="2881F0A5"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4</w:t>
            </w:r>
          </w:p>
        </w:tc>
        <w:tc>
          <w:tcPr>
            <w:tcW w:w="5117" w:type="dxa"/>
            <w:tcBorders>
              <w:top w:val="nil"/>
              <w:left w:val="nil"/>
              <w:bottom w:val="nil"/>
              <w:right w:val="nil"/>
            </w:tcBorders>
            <w:vAlign w:val="center"/>
          </w:tcPr>
          <w:p w14:paraId="1BF9BA6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Security and Compliance with Statutes etc.</w:t>
            </w:r>
          </w:p>
        </w:tc>
        <w:tc>
          <w:tcPr>
            <w:tcW w:w="725" w:type="dxa"/>
            <w:tcBorders>
              <w:top w:val="nil"/>
              <w:left w:val="nil"/>
              <w:bottom w:val="nil"/>
              <w:right w:val="nil"/>
            </w:tcBorders>
            <w:vAlign w:val="center"/>
          </w:tcPr>
          <w:p w14:paraId="5671517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10</w:t>
            </w:r>
          </w:p>
        </w:tc>
      </w:tr>
      <w:tr w:rsidR="009D7A49" w14:paraId="540FD378" w14:textId="77777777">
        <w:trPr>
          <w:trHeight w:hRule="exact" w:val="480"/>
        </w:trPr>
        <w:tc>
          <w:tcPr>
            <w:tcW w:w="998" w:type="dxa"/>
            <w:tcBorders>
              <w:top w:val="nil"/>
              <w:left w:val="nil"/>
              <w:bottom w:val="nil"/>
              <w:right w:val="nil"/>
            </w:tcBorders>
            <w:vAlign w:val="center"/>
          </w:tcPr>
          <w:p w14:paraId="2497252A"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5</w:t>
            </w:r>
          </w:p>
        </w:tc>
        <w:tc>
          <w:tcPr>
            <w:tcW w:w="5117" w:type="dxa"/>
            <w:tcBorders>
              <w:top w:val="nil"/>
              <w:left w:val="nil"/>
              <w:bottom w:val="nil"/>
              <w:right w:val="nil"/>
            </w:tcBorders>
            <w:vAlign w:val="center"/>
          </w:tcPr>
          <w:p w14:paraId="557973D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Relocations</w:t>
            </w:r>
          </w:p>
        </w:tc>
        <w:tc>
          <w:tcPr>
            <w:tcW w:w="725" w:type="dxa"/>
            <w:tcBorders>
              <w:top w:val="nil"/>
              <w:left w:val="nil"/>
              <w:bottom w:val="nil"/>
              <w:right w:val="nil"/>
            </w:tcBorders>
            <w:vAlign w:val="center"/>
          </w:tcPr>
          <w:p w14:paraId="2F5E69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11</w:t>
            </w:r>
          </w:p>
        </w:tc>
      </w:tr>
      <w:tr w:rsidR="009D7A49" w14:paraId="7D9EB9D7" w14:textId="77777777">
        <w:trPr>
          <w:trHeight w:hRule="exact" w:val="480"/>
        </w:trPr>
        <w:tc>
          <w:tcPr>
            <w:tcW w:w="998" w:type="dxa"/>
            <w:tcBorders>
              <w:top w:val="nil"/>
              <w:left w:val="nil"/>
              <w:bottom w:val="nil"/>
              <w:right w:val="nil"/>
            </w:tcBorders>
            <w:vAlign w:val="center"/>
          </w:tcPr>
          <w:p w14:paraId="7E30856C"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6</w:t>
            </w:r>
          </w:p>
        </w:tc>
        <w:tc>
          <w:tcPr>
            <w:tcW w:w="5117" w:type="dxa"/>
            <w:tcBorders>
              <w:top w:val="nil"/>
              <w:left w:val="nil"/>
              <w:bottom w:val="nil"/>
              <w:right w:val="nil"/>
            </w:tcBorders>
            <w:vAlign w:val="center"/>
          </w:tcPr>
          <w:p w14:paraId="267B707B"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Removals</w:t>
            </w:r>
          </w:p>
        </w:tc>
        <w:tc>
          <w:tcPr>
            <w:tcW w:w="725" w:type="dxa"/>
            <w:tcBorders>
              <w:top w:val="nil"/>
              <w:left w:val="nil"/>
              <w:bottom w:val="nil"/>
              <w:right w:val="nil"/>
            </w:tcBorders>
            <w:vAlign w:val="center"/>
          </w:tcPr>
          <w:p w14:paraId="6896D60E"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13</w:t>
            </w:r>
          </w:p>
        </w:tc>
      </w:tr>
      <w:tr w:rsidR="009D7A49" w14:paraId="573CA1FC" w14:textId="77777777">
        <w:trPr>
          <w:trHeight w:hRule="exact" w:val="480"/>
        </w:trPr>
        <w:tc>
          <w:tcPr>
            <w:tcW w:w="998" w:type="dxa"/>
            <w:tcBorders>
              <w:top w:val="nil"/>
              <w:left w:val="nil"/>
              <w:bottom w:val="nil"/>
              <w:right w:val="nil"/>
            </w:tcBorders>
            <w:vAlign w:val="center"/>
          </w:tcPr>
          <w:p w14:paraId="4D4C5661"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7</w:t>
            </w:r>
          </w:p>
        </w:tc>
        <w:tc>
          <w:tcPr>
            <w:tcW w:w="5117" w:type="dxa"/>
            <w:tcBorders>
              <w:top w:val="nil"/>
              <w:left w:val="nil"/>
              <w:bottom w:val="nil"/>
              <w:right w:val="nil"/>
            </w:tcBorders>
            <w:vAlign w:val="center"/>
          </w:tcPr>
          <w:p w14:paraId="049AA906"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Rights of Access</w:t>
            </w:r>
          </w:p>
        </w:tc>
        <w:tc>
          <w:tcPr>
            <w:tcW w:w="725" w:type="dxa"/>
            <w:tcBorders>
              <w:top w:val="nil"/>
              <w:left w:val="nil"/>
              <w:bottom w:val="nil"/>
              <w:right w:val="nil"/>
            </w:tcBorders>
            <w:vAlign w:val="center"/>
          </w:tcPr>
          <w:p w14:paraId="3C53003B"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13</w:t>
            </w:r>
          </w:p>
        </w:tc>
      </w:tr>
      <w:tr w:rsidR="009D7A49" w14:paraId="57C89392" w14:textId="77777777">
        <w:trPr>
          <w:trHeight w:hRule="exact" w:val="480"/>
        </w:trPr>
        <w:tc>
          <w:tcPr>
            <w:tcW w:w="998" w:type="dxa"/>
            <w:tcBorders>
              <w:top w:val="nil"/>
              <w:left w:val="nil"/>
              <w:bottom w:val="nil"/>
              <w:right w:val="nil"/>
            </w:tcBorders>
            <w:vAlign w:val="center"/>
          </w:tcPr>
          <w:p w14:paraId="4C1F367C"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8</w:t>
            </w:r>
          </w:p>
        </w:tc>
        <w:tc>
          <w:tcPr>
            <w:tcW w:w="5117" w:type="dxa"/>
            <w:tcBorders>
              <w:top w:val="nil"/>
              <w:left w:val="nil"/>
              <w:bottom w:val="nil"/>
              <w:right w:val="nil"/>
            </w:tcBorders>
            <w:vAlign w:val="center"/>
          </w:tcPr>
          <w:p w14:paraId="647A0923"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Services and Use of Assets</w:t>
            </w:r>
          </w:p>
        </w:tc>
        <w:tc>
          <w:tcPr>
            <w:tcW w:w="725" w:type="dxa"/>
            <w:tcBorders>
              <w:top w:val="nil"/>
              <w:left w:val="nil"/>
              <w:bottom w:val="nil"/>
              <w:right w:val="nil"/>
            </w:tcBorders>
            <w:vAlign w:val="center"/>
          </w:tcPr>
          <w:p w14:paraId="38BD789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15</w:t>
            </w:r>
          </w:p>
        </w:tc>
      </w:tr>
      <w:tr w:rsidR="009D7A49" w14:paraId="321832B1" w14:textId="77777777">
        <w:trPr>
          <w:trHeight w:hRule="exact" w:val="480"/>
        </w:trPr>
        <w:tc>
          <w:tcPr>
            <w:tcW w:w="998" w:type="dxa"/>
            <w:tcBorders>
              <w:top w:val="nil"/>
              <w:left w:val="nil"/>
              <w:bottom w:val="nil"/>
              <w:right w:val="nil"/>
            </w:tcBorders>
            <w:vAlign w:val="center"/>
          </w:tcPr>
          <w:p w14:paraId="44D229E5"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9</w:t>
            </w:r>
          </w:p>
        </w:tc>
        <w:tc>
          <w:tcPr>
            <w:tcW w:w="5117" w:type="dxa"/>
            <w:tcBorders>
              <w:top w:val="nil"/>
              <w:left w:val="nil"/>
              <w:bottom w:val="nil"/>
              <w:right w:val="nil"/>
            </w:tcBorders>
            <w:vAlign w:val="center"/>
          </w:tcPr>
          <w:p w14:paraId="4D9E189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Non-Interference</w:t>
            </w:r>
          </w:p>
        </w:tc>
        <w:tc>
          <w:tcPr>
            <w:tcW w:w="725" w:type="dxa"/>
            <w:tcBorders>
              <w:top w:val="nil"/>
              <w:left w:val="nil"/>
              <w:bottom w:val="nil"/>
              <w:right w:val="nil"/>
            </w:tcBorders>
            <w:vAlign w:val="center"/>
          </w:tcPr>
          <w:p w14:paraId="452185D6"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16</w:t>
            </w:r>
          </w:p>
        </w:tc>
      </w:tr>
      <w:tr w:rsidR="009D7A49" w14:paraId="30AEAAA3" w14:textId="77777777">
        <w:trPr>
          <w:trHeight w:hRule="exact" w:val="480"/>
        </w:trPr>
        <w:tc>
          <w:tcPr>
            <w:tcW w:w="998" w:type="dxa"/>
            <w:tcBorders>
              <w:top w:val="nil"/>
              <w:left w:val="nil"/>
              <w:bottom w:val="nil"/>
              <w:right w:val="nil"/>
            </w:tcBorders>
            <w:vAlign w:val="center"/>
          </w:tcPr>
          <w:p w14:paraId="655D82DF"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10</w:t>
            </w:r>
          </w:p>
        </w:tc>
        <w:tc>
          <w:tcPr>
            <w:tcW w:w="5117" w:type="dxa"/>
            <w:tcBorders>
              <w:top w:val="nil"/>
              <w:left w:val="nil"/>
              <w:bottom w:val="nil"/>
              <w:right w:val="nil"/>
            </w:tcBorders>
            <w:vAlign w:val="center"/>
          </w:tcPr>
          <w:p w14:paraId="4F72854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Dispute Resolution</w:t>
            </w:r>
          </w:p>
        </w:tc>
        <w:tc>
          <w:tcPr>
            <w:tcW w:w="725" w:type="dxa"/>
            <w:tcBorders>
              <w:top w:val="nil"/>
              <w:left w:val="nil"/>
              <w:bottom w:val="nil"/>
              <w:right w:val="nil"/>
            </w:tcBorders>
            <w:vAlign w:val="center"/>
          </w:tcPr>
          <w:p w14:paraId="777077B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17</w:t>
            </w:r>
          </w:p>
        </w:tc>
      </w:tr>
      <w:tr w:rsidR="009D7A49" w14:paraId="70996905" w14:textId="77777777">
        <w:trPr>
          <w:trHeight w:hRule="exact" w:val="480"/>
        </w:trPr>
        <w:tc>
          <w:tcPr>
            <w:tcW w:w="998" w:type="dxa"/>
            <w:tcBorders>
              <w:top w:val="nil"/>
              <w:left w:val="nil"/>
              <w:bottom w:val="nil"/>
              <w:right w:val="nil"/>
            </w:tcBorders>
            <w:vAlign w:val="center"/>
          </w:tcPr>
          <w:p w14:paraId="37D4F75F"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11</w:t>
            </w:r>
          </w:p>
        </w:tc>
        <w:tc>
          <w:tcPr>
            <w:tcW w:w="5117" w:type="dxa"/>
            <w:tcBorders>
              <w:top w:val="nil"/>
              <w:left w:val="nil"/>
              <w:bottom w:val="nil"/>
              <w:right w:val="nil"/>
            </w:tcBorders>
            <w:vAlign w:val="center"/>
          </w:tcPr>
          <w:p w14:paraId="0022CE48"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Governing Law and Jurisdiction</w:t>
            </w:r>
          </w:p>
        </w:tc>
        <w:tc>
          <w:tcPr>
            <w:tcW w:w="725" w:type="dxa"/>
            <w:tcBorders>
              <w:top w:val="nil"/>
              <w:left w:val="nil"/>
              <w:bottom w:val="nil"/>
              <w:right w:val="nil"/>
            </w:tcBorders>
            <w:vAlign w:val="center"/>
          </w:tcPr>
          <w:p w14:paraId="525060A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19</w:t>
            </w:r>
          </w:p>
        </w:tc>
      </w:tr>
      <w:tr w:rsidR="009D7A49" w14:paraId="264464AD" w14:textId="77777777">
        <w:trPr>
          <w:trHeight w:hRule="exact" w:val="480"/>
        </w:trPr>
        <w:tc>
          <w:tcPr>
            <w:tcW w:w="998" w:type="dxa"/>
            <w:tcBorders>
              <w:top w:val="nil"/>
              <w:left w:val="nil"/>
              <w:bottom w:val="nil"/>
              <w:right w:val="nil"/>
            </w:tcBorders>
            <w:vAlign w:val="center"/>
          </w:tcPr>
          <w:p w14:paraId="485ED86E"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12</w:t>
            </w:r>
          </w:p>
        </w:tc>
        <w:tc>
          <w:tcPr>
            <w:tcW w:w="5117" w:type="dxa"/>
            <w:tcBorders>
              <w:top w:val="nil"/>
              <w:left w:val="nil"/>
              <w:bottom w:val="nil"/>
              <w:right w:val="nil"/>
            </w:tcBorders>
            <w:vAlign w:val="center"/>
          </w:tcPr>
          <w:p w14:paraId="79A1D849"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Confidentiality</w:t>
            </w:r>
          </w:p>
        </w:tc>
        <w:tc>
          <w:tcPr>
            <w:tcW w:w="725" w:type="dxa"/>
            <w:tcBorders>
              <w:top w:val="nil"/>
              <w:left w:val="nil"/>
              <w:bottom w:val="nil"/>
              <w:right w:val="nil"/>
            </w:tcBorders>
            <w:vAlign w:val="center"/>
          </w:tcPr>
          <w:p w14:paraId="50F3710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20</w:t>
            </w:r>
          </w:p>
        </w:tc>
      </w:tr>
      <w:tr w:rsidR="009D7A49" w14:paraId="27F275A1" w14:textId="77777777">
        <w:trPr>
          <w:trHeight w:hRule="exact" w:val="480"/>
        </w:trPr>
        <w:tc>
          <w:tcPr>
            <w:tcW w:w="998" w:type="dxa"/>
            <w:tcBorders>
              <w:top w:val="nil"/>
              <w:left w:val="nil"/>
              <w:bottom w:val="nil"/>
              <w:right w:val="nil"/>
            </w:tcBorders>
            <w:vAlign w:val="center"/>
          </w:tcPr>
          <w:p w14:paraId="28D704BC"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13</w:t>
            </w:r>
          </w:p>
        </w:tc>
        <w:tc>
          <w:tcPr>
            <w:tcW w:w="5117" w:type="dxa"/>
            <w:tcBorders>
              <w:top w:val="nil"/>
              <w:left w:val="nil"/>
              <w:bottom w:val="nil"/>
              <w:right w:val="nil"/>
            </w:tcBorders>
            <w:vAlign w:val="center"/>
          </w:tcPr>
          <w:p w14:paraId="5BDD6980"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Title to Assets</w:t>
            </w:r>
          </w:p>
        </w:tc>
        <w:tc>
          <w:tcPr>
            <w:tcW w:w="725" w:type="dxa"/>
            <w:tcBorders>
              <w:top w:val="nil"/>
              <w:left w:val="nil"/>
              <w:bottom w:val="nil"/>
              <w:right w:val="nil"/>
            </w:tcBorders>
            <w:vAlign w:val="center"/>
          </w:tcPr>
          <w:p w14:paraId="58253F19"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26</w:t>
            </w:r>
          </w:p>
        </w:tc>
      </w:tr>
      <w:tr w:rsidR="009D7A49" w14:paraId="33E0C360" w14:textId="77777777">
        <w:trPr>
          <w:trHeight w:hRule="exact" w:val="480"/>
        </w:trPr>
        <w:tc>
          <w:tcPr>
            <w:tcW w:w="998" w:type="dxa"/>
            <w:tcBorders>
              <w:top w:val="nil"/>
              <w:left w:val="nil"/>
              <w:bottom w:val="nil"/>
              <w:right w:val="nil"/>
            </w:tcBorders>
            <w:vAlign w:val="center"/>
          </w:tcPr>
          <w:p w14:paraId="1B976946"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14</w:t>
            </w:r>
          </w:p>
        </w:tc>
        <w:tc>
          <w:tcPr>
            <w:tcW w:w="5117" w:type="dxa"/>
            <w:tcBorders>
              <w:top w:val="nil"/>
              <w:left w:val="nil"/>
              <w:bottom w:val="nil"/>
              <w:right w:val="nil"/>
            </w:tcBorders>
            <w:vAlign w:val="center"/>
          </w:tcPr>
          <w:p w14:paraId="1AAE565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Limitation of Liability</w:t>
            </w:r>
          </w:p>
        </w:tc>
        <w:tc>
          <w:tcPr>
            <w:tcW w:w="725" w:type="dxa"/>
            <w:tcBorders>
              <w:top w:val="nil"/>
              <w:left w:val="nil"/>
              <w:bottom w:val="nil"/>
              <w:right w:val="nil"/>
            </w:tcBorders>
            <w:vAlign w:val="center"/>
          </w:tcPr>
          <w:p w14:paraId="2D33B62E"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27</w:t>
            </w:r>
          </w:p>
        </w:tc>
      </w:tr>
      <w:tr w:rsidR="009D7A49" w14:paraId="50AA6CD4" w14:textId="77777777">
        <w:trPr>
          <w:trHeight w:hRule="exact" w:val="480"/>
        </w:trPr>
        <w:tc>
          <w:tcPr>
            <w:tcW w:w="998" w:type="dxa"/>
            <w:tcBorders>
              <w:top w:val="nil"/>
              <w:left w:val="nil"/>
              <w:bottom w:val="nil"/>
              <w:right w:val="nil"/>
            </w:tcBorders>
            <w:vAlign w:val="center"/>
          </w:tcPr>
          <w:p w14:paraId="50B40A59"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15</w:t>
            </w:r>
          </w:p>
        </w:tc>
        <w:tc>
          <w:tcPr>
            <w:tcW w:w="5117" w:type="dxa"/>
            <w:tcBorders>
              <w:top w:val="nil"/>
              <w:left w:val="nil"/>
              <w:bottom w:val="nil"/>
              <w:right w:val="nil"/>
            </w:tcBorders>
            <w:vAlign w:val="center"/>
          </w:tcPr>
          <w:p w14:paraId="25FDD55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Intellectual Property</w:t>
            </w:r>
          </w:p>
        </w:tc>
        <w:tc>
          <w:tcPr>
            <w:tcW w:w="725" w:type="dxa"/>
            <w:tcBorders>
              <w:top w:val="nil"/>
              <w:left w:val="nil"/>
              <w:bottom w:val="nil"/>
              <w:right w:val="nil"/>
            </w:tcBorders>
            <w:vAlign w:val="center"/>
          </w:tcPr>
          <w:p w14:paraId="15ED6E3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29</w:t>
            </w:r>
          </w:p>
        </w:tc>
      </w:tr>
      <w:tr w:rsidR="009D7A49" w14:paraId="0EA3D508" w14:textId="77777777">
        <w:trPr>
          <w:trHeight w:hRule="exact" w:val="480"/>
        </w:trPr>
        <w:tc>
          <w:tcPr>
            <w:tcW w:w="998" w:type="dxa"/>
            <w:tcBorders>
              <w:top w:val="nil"/>
              <w:left w:val="nil"/>
              <w:bottom w:val="nil"/>
              <w:right w:val="nil"/>
            </w:tcBorders>
            <w:vAlign w:val="center"/>
          </w:tcPr>
          <w:p w14:paraId="351DDEFA"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16</w:t>
            </w:r>
          </w:p>
        </w:tc>
        <w:tc>
          <w:tcPr>
            <w:tcW w:w="5117" w:type="dxa"/>
            <w:tcBorders>
              <w:top w:val="nil"/>
              <w:left w:val="nil"/>
              <w:bottom w:val="nil"/>
              <w:right w:val="nil"/>
            </w:tcBorders>
            <w:vAlign w:val="center"/>
          </w:tcPr>
          <w:p w14:paraId="55FFEE1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Force Majeure</w:t>
            </w:r>
          </w:p>
        </w:tc>
        <w:tc>
          <w:tcPr>
            <w:tcW w:w="725" w:type="dxa"/>
            <w:tcBorders>
              <w:top w:val="nil"/>
              <w:left w:val="nil"/>
              <w:bottom w:val="nil"/>
              <w:right w:val="nil"/>
            </w:tcBorders>
            <w:vAlign w:val="center"/>
          </w:tcPr>
          <w:p w14:paraId="565ED1CF"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29</w:t>
            </w:r>
          </w:p>
        </w:tc>
      </w:tr>
      <w:tr w:rsidR="009D7A49" w14:paraId="0CCADD25" w14:textId="77777777">
        <w:trPr>
          <w:trHeight w:hRule="exact" w:val="485"/>
        </w:trPr>
        <w:tc>
          <w:tcPr>
            <w:tcW w:w="998" w:type="dxa"/>
            <w:tcBorders>
              <w:top w:val="nil"/>
              <w:left w:val="nil"/>
              <w:bottom w:val="nil"/>
              <w:right w:val="nil"/>
            </w:tcBorders>
            <w:vAlign w:val="center"/>
          </w:tcPr>
          <w:p w14:paraId="3E305DC9"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17</w:t>
            </w:r>
          </w:p>
        </w:tc>
        <w:tc>
          <w:tcPr>
            <w:tcW w:w="5117" w:type="dxa"/>
            <w:tcBorders>
              <w:top w:val="nil"/>
              <w:left w:val="nil"/>
              <w:bottom w:val="nil"/>
              <w:right w:val="nil"/>
            </w:tcBorders>
            <w:vAlign w:val="center"/>
          </w:tcPr>
          <w:p w14:paraId="608AC59A"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Waiver</w:t>
            </w:r>
          </w:p>
        </w:tc>
        <w:tc>
          <w:tcPr>
            <w:tcW w:w="725" w:type="dxa"/>
            <w:tcBorders>
              <w:top w:val="nil"/>
              <w:left w:val="nil"/>
              <w:bottom w:val="nil"/>
              <w:right w:val="nil"/>
            </w:tcBorders>
            <w:vAlign w:val="center"/>
          </w:tcPr>
          <w:p w14:paraId="46CBA021"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30</w:t>
            </w:r>
          </w:p>
        </w:tc>
      </w:tr>
      <w:tr w:rsidR="009D7A49" w14:paraId="683C3E73" w14:textId="77777777">
        <w:trPr>
          <w:trHeight w:hRule="exact" w:val="475"/>
        </w:trPr>
        <w:tc>
          <w:tcPr>
            <w:tcW w:w="998" w:type="dxa"/>
            <w:tcBorders>
              <w:top w:val="nil"/>
              <w:left w:val="nil"/>
              <w:bottom w:val="nil"/>
              <w:right w:val="nil"/>
            </w:tcBorders>
            <w:vAlign w:val="center"/>
          </w:tcPr>
          <w:p w14:paraId="5D928F09"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18</w:t>
            </w:r>
          </w:p>
        </w:tc>
        <w:tc>
          <w:tcPr>
            <w:tcW w:w="5117" w:type="dxa"/>
            <w:tcBorders>
              <w:top w:val="nil"/>
              <w:left w:val="nil"/>
              <w:bottom w:val="nil"/>
              <w:right w:val="nil"/>
            </w:tcBorders>
            <w:vAlign w:val="center"/>
          </w:tcPr>
          <w:p w14:paraId="5A8627C1"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Notices</w:t>
            </w:r>
          </w:p>
        </w:tc>
        <w:tc>
          <w:tcPr>
            <w:tcW w:w="725" w:type="dxa"/>
            <w:tcBorders>
              <w:top w:val="nil"/>
              <w:left w:val="nil"/>
              <w:bottom w:val="nil"/>
              <w:right w:val="nil"/>
            </w:tcBorders>
            <w:vAlign w:val="center"/>
          </w:tcPr>
          <w:p w14:paraId="67B00EFF"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30</w:t>
            </w:r>
          </w:p>
        </w:tc>
      </w:tr>
      <w:tr w:rsidR="009D7A49" w14:paraId="32380461" w14:textId="77777777">
        <w:trPr>
          <w:trHeight w:hRule="exact" w:val="480"/>
        </w:trPr>
        <w:tc>
          <w:tcPr>
            <w:tcW w:w="998" w:type="dxa"/>
            <w:tcBorders>
              <w:top w:val="nil"/>
              <w:left w:val="nil"/>
              <w:bottom w:val="nil"/>
              <w:right w:val="nil"/>
            </w:tcBorders>
            <w:vAlign w:val="center"/>
          </w:tcPr>
          <w:p w14:paraId="6A34BE9B"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19</w:t>
            </w:r>
          </w:p>
        </w:tc>
        <w:tc>
          <w:tcPr>
            <w:tcW w:w="5117" w:type="dxa"/>
            <w:tcBorders>
              <w:top w:val="nil"/>
              <w:left w:val="nil"/>
              <w:bottom w:val="nil"/>
              <w:right w:val="nil"/>
            </w:tcBorders>
            <w:vAlign w:val="center"/>
          </w:tcPr>
          <w:p w14:paraId="048131A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Variations</w:t>
            </w:r>
          </w:p>
        </w:tc>
        <w:tc>
          <w:tcPr>
            <w:tcW w:w="725" w:type="dxa"/>
            <w:tcBorders>
              <w:top w:val="nil"/>
              <w:left w:val="nil"/>
              <w:bottom w:val="nil"/>
              <w:right w:val="nil"/>
            </w:tcBorders>
            <w:vAlign w:val="center"/>
          </w:tcPr>
          <w:p w14:paraId="6B5B8CD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31</w:t>
            </w:r>
          </w:p>
        </w:tc>
      </w:tr>
      <w:tr w:rsidR="009D7A49" w14:paraId="5A2B76A8" w14:textId="77777777">
        <w:trPr>
          <w:trHeight w:hRule="exact" w:val="480"/>
        </w:trPr>
        <w:tc>
          <w:tcPr>
            <w:tcW w:w="998" w:type="dxa"/>
            <w:tcBorders>
              <w:top w:val="nil"/>
              <w:left w:val="nil"/>
              <w:bottom w:val="nil"/>
              <w:right w:val="nil"/>
            </w:tcBorders>
            <w:vAlign w:val="center"/>
          </w:tcPr>
          <w:p w14:paraId="2A0CCE16"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20</w:t>
            </w:r>
          </w:p>
        </w:tc>
        <w:tc>
          <w:tcPr>
            <w:tcW w:w="5117" w:type="dxa"/>
            <w:tcBorders>
              <w:top w:val="nil"/>
              <w:left w:val="nil"/>
              <w:bottom w:val="nil"/>
              <w:right w:val="nil"/>
            </w:tcBorders>
            <w:vAlign w:val="center"/>
          </w:tcPr>
          <w:p w14:paraId="484AFB75"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Overriding Provisions</w:t>
            </w:r>
          </w:p>
        </w:tc>
        <w:tc>
          <w:tcPr>
            <w:tcW w:w="725" w:type="dxa"/>
            <w:tcBorders>
              <w:top w:val="nil"/>
              <w:left w:val="nil"/>
              <w:bottom w:val="nil"/>
              <w:right w:val="nil"/>
            </w:tcBorders>
            <w:vAlign w:val="center"/>
          </w:tcPr>
          <w:p w14:paraId="7F9D8CB2"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31</w:t>
            </w:r>
          </w:p>
        </w:tc>
      </w:tr>
      <w:tr w:rsidR="009D7A49" w14:paraId="5203EF46" w14:textId="77777777">
        <w:trPr>
          <w:trHeight w:hRule="exact" w:val="480"/>
        </w:trPr>
        <w:tc>
          <w:tcPr>
            <w:tcW w:w="998" w:type="dxa"/>
            <w:tcBorders>
              <w:top w:val="nil"/>
              <w:left w:val="nil"/>
              <w:bottom w:val="nil"/>
              <w:right w:val="nil"/>
            </w:tcBorders>
            <w:vAlign w:val="center"/>
          </w:tcPr>
          <w:p w14:paraId="5073FDBF"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21</w:t>
            </w:r>
          </w:p>
        </w:tc>
        <w:tc>
          <w:tcPr>
            <w:tcW w:w="5117" w:type="dxa"/>
            <w:tcBorders>
              <w:top w:val="nil"/>
              <w:left w:val="nil"/>
              <w:bottom w:val="nil"/>
              <w:right w:val="nil"/>
            </w:tcBorders>
            <w:vAlign w:val="center"/>
          </w:tcPr>
          <w:p w14:paraId="0CDA65C0"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Assignment and Sub-Contracting</w:t>
            </w:r>
          </w:p>
        </w:tc>
        <w:tc>
          <w:tcPr>
            <w:tcW w:w="725" w:type="dxa"/>
            <w:tcBorders>
              <w:top w:val="nil"/>
              <w:left w:val="nil"/>
              <w:bottom w:val="nil"/>
              <w:right w:val="nil"/>
            </w:tcBorders>
            <w:vAlign w:val="center"/>
          </w:tcPr>
          <w:p w14:paraId="317E36A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32</w:t>
            </w:r>
          </w:p>
        </w:tc>
      </w:tr>
      <w:tr w:rsidR="009D7A49" w14:paraId="35ECC6E9" w14:textId="77777777">
        <w:trPr>
          <w:trHeight w:hRule="exact" w:val="480"/>
        </w:trPr>
        <w:tc>
          <w:tcPr>
            <w:tcW w:w="998" w:type="dxa"/>
            <w:tcBorders>
              <w:top w:val="nil"/>
              <w:left w:val="nil"/>
              <w:bottom w:val="nil"/>
              <w:right w:val="nil"/>
            </w:tcBorders>
            <w:vAlign w:val="center"/>
          </w:tcPr>
          <w:p w14:paraId="7BFF3042" w14:textId="77777777" w:rsidR="009D7A49" w:rsidRDefault="00E70C7C">
            <w:pPr>
              <w:kinsoku w:val="0"/>
              <w:overflowPunct w:val="0"/>
              <w:autoSpaceDE/>
              <w:autoSpaceDN/>
              <w:adjustRightInd/>
              <w:spacing w:before="111" w:after="79" w:line="280" w:lineRule="exact"/>
              <w:ind w:left="15"/>
              <w:textAlignment w:val="baseline"/>
              <w:rPr>
                <w:rFonts w:ascii="Arial" w:hAnsi="Arial" w:cs="Arial"/>
                <w:sz w:val="24"/>
                <w:szCs w:val="24"/>
              </w:rPr>
            </w:pPr>
            <w:r>
              <w:rPr>
                <w:rFonts w:ascii="Arial" w:hAnsi="Arial" w:cs="Arial"/>
                <w:sz w:val="24"/>
                <w:szCs w:val="24"/>
              </w:rPr>
              <w:t>22</w:t>
            </w:r>
          </w:p>
        </w:tc>
        <w:tc>
          <w:tcPr>
            <w:tcW w:w="5117" w:type="dxa"/>
            <w:tcBorders>
              <w:top w:val="nil"/>
              <w:left w:val="nil"/>
              <w:bottom w:val="nil"/>
              <w:right w:val="nil"/>
            </w:tcBorders>
            <w:vAlign w:val="center"/>
          </w:tcPr>
          <w:p w14:paraId="07EB6065"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Illegality and Partial Invalidity</w:t>
            </w:r>
          </w:p>
        </w:tc>
        <w:tc>
          <w:tcPr>
            <w:tcW w:w="725" w:type="dxa"/>
            <w:tcBorders>
              <w:top w:val="nil"/>
              <w:left w:val="nil"/>
              <w:bottom w:val="nil"/>
              <w:right w:val="nil"/>
            </w:tcBorders>
            <w:vAlign w:val="center"/>
          </w:tcPr>
          <w:p w14:paraId="6BDDC573"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32</w:t>
            </w:r>
          </w:p>
        </w:tc>
      </w:tr>
      <w:tr w:rsidR="009D7A49" w14:paraId="7FB52034" w14:textId="77777777">
        <w:trPr>
          <w:trHeight w:hRule="exact" w:val="480"/>
        </w:trPr>
        <w:tc>
          <w:tcPr>
            <w:tcW w:w="998" w:type="dxa"/>
            <w:tcBorders>
              <w:top w:val="nil"/>
              <w:left w:val="nil"/>
              <w:bottom w:val="nil"/>
              <w:right w:val="nil"/>
            </w:tcBorders>
            <w:vAlign w:val="center"/>
          </w:tcPr>
          <w:p w14:paraId="5797B57B"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23</w:t>
            </w:r>
          </w:p>
        </w:tc>
        <w:tc>
          <w:tcPr>
            <w:tcW w:w="5117" w:type="dxa"/>
            <w:tcBorders>
              <w:top w:val="nil"/>
              <w:left w:val="nil"/>
              <w:bottom w:val="nil"/>
              <w:right w:val="nil"/>
            </w:tcBorders>
            <w:vAlign w:val="center"/>
          </w:tcPr>
          <w:p w14:paraId="721A0B8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Term and Termination</w:t>
            </w:r>
          </w:p>
        </w:tc>
        <w:tc>
          <w:tcPr>
            <w:tcW w:w="725" w:type="dxa"/>
            <w:tcBorders>
              <w:top w:val="nil"/>
              <w:left w:val="nil"/>
              <w:bottom w:val="nil"/>
              <w:right w:val="nil"/>
            </w:tcBorders>
            <w:vAlign w:val="center"/>
          </w:tcPr>
          <w:p w14:paraId="6C39C7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32</w:t>
            </w:r>
          </w:p>
        </w:tc>
      </w:tr>
      <w:tr w:rsidR="009D7A49" w14:paraId="261CABF7" w14:textId="77777777">
        <w:trPr>
          <w:trHeight w:hRule="exact" w:val="485"/>
        </w:trPr>
        <w:tc>
          <w:tcPr>
            <w:tcW w:w="998" w:type="dxa"/>
            <w:tcBorders>
              <w:top w:val="nil"/>
              <w:left w:val="nil"/>
              <w:bottom w:val="nil"/>
              <w:right w:val="nil"/>
            </w:tcBorders>
            <w:vAlign w:val="center"/>
          </w:tcPr>
          <w:p w14:paraId="62A170A3"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24</w:t>
            </w:r>
          </w:p>
        </w:tc>
        <w:tc>
          <w:tcPr>
            <w:tcW w:w="5117" w:type="dxa"/>
            <w:tcBorders>
              <w:top w:val="nil"/>
              <w:left w:val="nil"/>
              <w:bottom w:val="nil"/>
              <w:right w:val="nil"/>
            </w:tcBorders>
            <w:vAlign w:val="center"/>
          </w:tcPr>
          <w:p w14:paraId="666AFFE5"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Registration and Memorandum</w:t>
            </w:r>
          </w:p>
        </w:tc>
        <w:tc>
          <w:tcPr>
            <w:tcW w:w="725" w:type="dxa"/>
            <w:tcBorders>
              <w:top w:val="nil"/>
              <w:left w:val="nil"/>
              <w:bottom w:val="nil"/>
              <w:right w:val="nil"/>
            </w:tcBorders>
            <w:vAlign w:val="center"/>
          </w:tcPr>
          <w:p w14:paraId="31E7D680"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33</w:t>
            </w:r>
          </w:p>
        </w:tc>
      </w:tr>
      <w:tr w:rsidR="009D7A49" w14:paraId="52D71AD6" w14:textId="77777777">
        <w:trPr>
          <w:trHeight w:hRule="exact" w:val="448"/>
        </w:trPr>
        <w:tc>
          <w:tcPr>
            <w:tcW w:w="998" w:type="dxa"/>
            <w:tcBorders>
              <w:top w:val="nil"/>
              <w:left w:val="nil"/>
              <w:bottom w:val="nil"/>
              <w:right w:val="nil"/>
            </w:tcBorders>
            <w:vAlign w:val="center"/>
          </w:tcPr>
          <w:p w14:paraId="34FDF6CD" w14:textId="77777777" w:rsidR="009D7A49" w:rsidRDefault="00E70C7C">
            <w:pPr>
              <w:kinsoku w:val="0"/>
              <w:overflowPunct w:val="0"/>
              <w:autoSpaceDE/>
              <w:autoSpaceDN/>
              <w:adjustRightInd/>
              <w:spacing w:before="106" w:after="50" w:line="280" w:lineRule="exact"/>
              <w:ind w:left="15"/>
              <w:textAlignment w:val="baseline"/>
              <w:rPr>
                <w:rFonts w:ascii="Arial" w:hAnsi="Arial" w:cs="Arial"/>
                <w:sz w:val="24"/>
                <w:szCs w:val="24"/>
              </w:rPr>
            </w:pPr>
            <w:r>
              <w:rPr>
                <w:rFonts w:ascii="Arial" w:hAnsi="Arial" w:cs="Arial"/>
                <w:sz w:val="24"/>
                <w:szCs w:val="24"/>
              </w:rPr>
              <w:t>25</w:t>
            </w:r>
          </w:p>
        </w:tc>
        <w:tc>
          <w:tcPr>
            <w:tcW w:w="5117" w:type="dxa"/>
            <w:tcBorders>
              <w:top w:val="nil"/>
              <w:left w:val="nil"/>
              <w:bottom w:val="nil"/>
              <w:right w:val="nil"/>
            </w:tcBorders>
            <w:vAlign w:val="center"/>
          </w:tcPr>
          <w:p w14:paraId="0DF1E8AC" w14:textId="77777777" w:rsidR="009D7A49" w:rsidRDefault="00E70C7C">
            <w:pPr>
              <w:kinsoku w:val="0"/>
              <w:overflowPunct w:val="0"/>
              <w:autoSpaceDE/>
              <w:autoSpaceDN/>
              <w:adjustRightInd/>
              <w:spacing w:before="106" w:after="50" w:line="280" w:lineRule="exact"/>
              <w:ind w:left="255"/>
              <w:textAlignment w:val="baseline"/>
              <w:rPr>
                <w:rFonts w:ascii="Arial" w:hAnsi="Arial" w:cs="Arial"/>
                <w:sz w:val="24"/>
                <w:szCs w:val="24"/>
              </w:rPr>
            </w:pPr>
            <w:r>
              <w:rPr>
                <w:rFonts w:ascii="Arial" w:hAnsi="Arial" w:cs="Arial"/>
                <w:sz w:val="24"/>
                <w:szCs w:val="24"/>
              </w:rPr>
              <w:t>Entire Agreement</w:t>
            </w:r>
          </w:p>
        </w:tc>
        <w:tc>
          <w:tcPr>
            <w:tcW w:w="725" w:type="dxa"/>
            <w:tcBorders>
              <w:top w:val="nil"/>
              <w:left w:val="nil"/>
              <w:bottom w:val="nil"/>
              <w:right w:val="nil"/>
            </w:tcBorders>
            <w:vAlign w:val="center"/>
          </w:tcPr>
          <w:p w14:paraId="1477CBEE" w14:textId="77777777" w:rsidR="009D7A49" w:rsidRDefault="00E70C7C">
            <w:pPr>
              <w:kinsoku w:val="0"/>
              <w:overflowPunct w:val="0"/>
              <w:autoSpaceDE/>
              <w:autoSpaceDN/>
              <w:adjustRightInd/>
              <w:spacing w:before="106" w:after="50" w:line="280" w:lineRule="exact"/>
              <w:ind w:left="130"/>
              <w:textAlignment w:val="baseline"/>
              <w:rPr>
                <w:rFonts w:ascii="Arial" w:hAnsi="Arial" w:cs="Arial"/>
                <w:sz w:val="24"/>
                <w:szCs w:val="24"/>
              </w:rPr>
            </w:pPr>
            <w:r>
              <w:rPr>
                <w:rFonts w:ascii="Arial" w:hAnsi="Arial" w:cs="Arial"/>
                <w:sz w:val="24"/>
                <w:szCs w:val="24"/>
              </w:rPr>
              <w:t>33</w:t>
            </w:r>
          </w:p>
        </w:tc>
      </w:tr>
    </w:tbl>
    <w:p w14:paraId="4073869C" w14:textId="77777777" w:rsidR="009D7A49" w:rsidRDefault="00E70C7C">
      <w:pPr>
        <w:kinsoku w:val="0"/>
        <w:overflowPunct w:val="0"/>
        <w:autoSpaceDE/>
        <w:autoSpaceDN/>
        <w:adjustRightInd/>
        <w:spacing w:before="922" w:line="279" w:lineRule="exact"/>
        <w:jc w:val="both"/>
        <w:textAlignment w:val="baseline"/>
        <w:rPr>
          <w:rFonts w:ascii="Arial" w:hAnsi="Arial" w:cs="Arial"/>
          <w:sz w:val="24"/>
          <w:szCs w:val="24"/>
        </w:rPr>
      </w:pPr>
      <w:r>
        <w:rPr>
          <w:rFonts w:ascii="Arial" w:hAnsi="Arial" w:cs="Arial"/>
          <w:sz w:val="24"/>
          <w:szCs w:val="24"/>
        </w:rPr>
        <w:lastRenderedPageBreak/>
        <w:t>Schedule 1 RTL Assets on User’s Offshore Platform</w:t>
      </w:r>
    </w:p>
    <w:p w14:paraId="2AFFF04E"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2 Offshore Platform</w:t>
      </w:r>
    </w:p>
    <w:p w14:paraId="37B2ADD0"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3 Part I - Security Details</w:t>
      </w:r>
    </w:p>
    <w:p w14:paraId="5CC2D75B"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Part II - Plant MV LV Apparatus</w:t>
      </w:r>
    </w:p>
    <w:p w14:paraId="39CCB33F"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Safety Co-ordination Procedures</w:t>
      </w:r>
    </w:p>
    <w:p w14:paraId="7D055505"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4 User Owned Facilities</w:t>
      </w:r>
    </w:p>
    <w:p w14:paraId="509B988D"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5 Services</w:t>
      </w:r>
    </w:p>
    <w:p w14:paraId="7C383D40" w14:textId="1C56600C"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6 Addresses,</w:t>
      </w:r>
      <w:r w:rsidR="00833774">
        <w:rPr>
          <w:rFonts w:ascii="Arial" w:hAnsi="Arial" w:cs="Arial"/>
          <w:spacing w:val="-1"/>
          <w:sz w:val="24"/>
          <w:szCs w:val="24"/>
        </w:rPr>
        <w:t xml:space="preserve"> </w:t>
      </w:r>
      <w:r w:rsidR="005B5FB4">
        <w:rPr>
          <w:rFonts w:ascii="Arial" w:hAnsi="Arial" w:cs="Arial"/>
          <w:spacing w:val="-1"/>
          <w:sz w:val="24"/>
          <w:szCs w:val="24"/>
        </w:rPr>
        <w:t>Email Addre</w:t>
      </w:r>
      <w:r w:rsidR="00AE7B6B">
        <w:rPr>
          <w:rFonts w:ascii="Arial" w:hAnsi="Arial" w:cs="Arial"/>
          <w:spacing w:val="-1"/>
          <w:sz w:val="24"/>
          <w:szCs w:val="24"/>
        </w:rPr>
        <w:t>sses</w:t>
      </w:r>
      <w:r>
        <w:rPr>
          <w:rFonts w:ascii="Arial" w:hAnsi="Arial" w:cs="Arial"/>
          <w:spacing w:val="-1"/>
          <w:sz w:val="24"/>
          <w:szCs w:val="24"/>
        </w:rPr>
        <w:t xml:space="preserve"> etc.</w:t>
      </w:r>
    </w:p>
    <w:p w14:paraId="1492ACE6" w14:textId="77777777" w:rsidR="009D7A49" w:rsidRDefault="009D7A49">
      <w:pPr>
        <w:widowControl/>
        <w:rPr>
          <w:sz w:val="24"/>
          <w:szCs w:val="24"/>
        </w:rPr>
        <w:sectPr w:rsidR="009D7A49" w:rsidSect="00317BCD">
          <w:headerReference w:type="default" r:id="rId12"/>
          <w:footerReference w:type="default" r:id="rId13"/>
          <w:pgSz w:w="11909" w:h="16843"/>
          <w:pgMar w:top="720" w:right="1419" w:bottom="619" w:left="1714" w:header="720" w:footer="720" w:gutter="0"/>
          <w:cols w:space="720"/>
          <w:noEndnote/>
        </w:sectPr>
      </w:pPr>
    </w:p>
    <w:p w14:paraId="41EB163B" w14:textId="77777777" w:rsidR="009D7A49" w:rsidRDefault="00E70C7C">
      <w:pPr>
        <w:kinsoku w:val="0"/>
        <w:overflowPunct w:val="0"/>
        <w:autoSpaceDE/>
        <w:autoSpaceDN/>
        <w:adjustRightInd/>
        <w:spacing w:before="476" w:line="281" w:lineRule="exact"/>
        <w:jc w:val="center"/>
        <w:textAlignment w:val="baseline"/>
        <w:rPr>
          <w:rFonts w:ascii="Arial" w:hAnsi="Arial" w:cs="Arial"/>
          <w:b/>
          <w:bCs/>
          <w:sz w:val="24"/>
          <w:szCs w:val="24"/>
          <w:u w:val="single"/>
        </w:rPr>
      </w:pPr>
      <w:r>
        <w:rPr>
          <w:rFonts w:ascii="Arial" w:hAnsi="Arial" w:cs="Arial"/>
          <w:b/>
          <w:bCs/>
          <w:sz w:val="24"/>
          <w:szCs w:val="24"/>
          <w:u w:val="single"/>
        </w:rPr>
        <w:lastRenderedPageBreak/>
        <w:t>INTERFACE AGREEMENT</w:t>
      </w:r>
    </w:p>
    <w:p w14:paraId="72C0ACB9" w14:textId="77777777" w:rsidR="009D7A49" w:rsidRDefault="00E70C7C">
      <w:pPr>
        <w:kinsoku w:val="0"/>
        <w:overflowPunct w:val="0"/>
        <w:autoSpaceDE/>
        <w:autoSpaceDN/>
        <w:adjustRightInd/>
        <w:spacing w:before="155" w:line="281" w:lineRule="exact"/>
        <w:jc w:val="center"/>
        <w:textAlignment w:val="baseline"/>
        <w:rPr>
          <w:rFonts w:ascii="Arial" w:hAnsi="Arial" w:cs="Arial"/>
          <w:b/>
          <w:bCs/>
          <w:sz w:val="24"/>
          <w:szCs w:val="24"/>
          <w:u w:val="single"/>
        </w:rPr>
      </w:pPr>
      <w:r>
        <w:rPr>
          <w:rFonts w:ascii="Arial" w:hAnsi="Arial" w:cs="Arial"/>
          <w:b/>
          <w:bCs/>
          <w:sz w:val="24"/>
          <w:szCs w:val="24"/>
          <w:u w:val="single"/>
        </w:rPr>
        <w:t>(ASSET LICENCE FACILITY AGREEMENT)</w:t>
      </w:r>
    </w:p>
    <w:p w14:paraId="64AF267F" w14:textId="77777777" w:rsidR="009D7A49" w:rsidRDefault="00E70C7C">
      <w:pPr>
        <w:kinsoku w:val="0"/>
        <w:overflowPunct w:val="0"/>
        <w:autoSpaceDE/>
        <w:autoSpaceDN/>
        <w:adjustRightInd/>
        <w:spacing w:before="439" w:line="281" w:lineRule="exact"/>
        <w:jc w:val="center"/>
        <w:textAlignment w:val="baseline"/>
        <w:rPr>
          <w:rFonts w:ascii="Arial" w:hAnsi="Arial" w:cs="Arial"/>
          <w:b/>
          <w:bCs/>
          <w:sz w:val="24"/>
          <w:szCs w:val="24"/>
          <w:u w:val="single"/>
        </w:rPr>
      </w:pPr>
      <w:r>
        <w:rPr>
          <w:rFonts w:ascii="Arial" w:hAnsi="Arial" w:cs="Arial"/>
          <w:b/>
          <w:bCs/>
          <w:sz w:val="24"/>
          <w:szCs w:val="24"/>
          <w:u w:val="single"/>
        </w:rPr>
        <w:t>(RELEVANT TRANSMISSION LICENSEE ASSETS)</w:t>
      </w:r>
    </w:p>
    <w:p w14:paraId="2E64C88E" w14:textId="77777777" w:rsidR="009D7A49" w:rsidRDefault="00E70C7C">
      <w:pPr>
        <w:tabs>
          <w:tab w:val="left" w:pos="6912"/>
          <w:tab w:val="right" w:pos="9000"/>
        </w:tabs>
        <w:kinsoku w:val="0"/>
        <w:overflowPunct w:val="0"/>
        <w:autoSpaceDE/>
        <w:autoSpaceDN/>
        <w:adjustRightInd/>
        <w:spacing w:line="720" w:lineRule="exact"/>
        <w:jc w:val="both"/>
        <w:textAlignment w:val="baseline"/>
        <w:rPr>
          <w:rFonts w:ascii="Arial" w:hAnsi="Arial" w:cs="Arial"/>
          <w:b/>
          <w:bCs/>
          <w:sz w:val="24"/>
          <w:szCs w:val="24"/>
        </w:rPr>
      </w:pPr>
      <w:r>
        <w:rPr>
          <w:rFonts w:ascii="Arial" w:hAnsi="Arial" w:cs="Arial"/>
          <w:b/>
          <w:bCs/>
          <w:sz w:val="24"/>
          <w:szCs w:val="24"/>
        </w:rPr>
        <w:t xml:space="preserve">THIS DEED OF AGREEMENT </w:t>
      </w:r>
      <w:r>
        <w:rPr>
          <w:rFonts w:ascii="Arial" w:hAnsi="Arial" w:cs="Arial"/>
          <w:sz w:val="24"/>
          <w:szCs w:val="24"/>
        </w:rPr>
        <w:t>is made on the</w:t>
      </w:r>
      <w:r>
        <w:rPr>
          <w:rFonts w:ascii="Arial" w:hAnsi="Arial" w:cs="Arial"/>
          <w:sz w:val="24"/>
          <w:szCs w:val="24"/>
        </w:rPr>
        <w:tab/>
        <w:t>day of</w:t>
      </w:r>
      <w:r>
        <w:rPr>
          <w:rFonts w:ascii="Arial" w:hAnsi="Arial" w:cs="Arial"/>
          <w:sz w:val="24"/>
          <w:szCs w:val="24"/>
        </w:rPr>
        <w:tab/>
        <w:t>200</w:t>
      </w:r>
      <w:proofErr w:type="gramStart"/>
      <w:r>
        <w:rPr>
          <w:rFonts w:ascii="Arial" w:hAnsi="Arial" w:cs="Arial"/>
          <w:sz w:val="24"/>
          <w:szCs w:val="24"/>
        </w:rPr>
        <w:t>[ ]</w:t>
      </w:r>
      <w:proofErr w:type="gramEnd"/>
      <w:r>
        <w:rPr>
          <w:rFonts w:ascii="Arial" w:hAnsi="Arial" w:cs="Arial"/>
          <w:sz w:val="24"/>
          <w:szCs w:val="24"/>
        </w:rPr>
        <w:br/>
      </w:r>
      <w:r>
        <w:rPr>
          <w:rFonts w:ascii="Arial" w:hAnsi="Arial" w:cs="Arial"/>
          <w:b/>
          <w:bCs/>
          <w:sz w:val="24"/>
          <w:szCs w:val="24"/>
        </w:rPr>
        <w:t>BETWEEN</w:t>
      </w:r>
    </w:p>
    <w:p w14:paraId="6B6EB112" w14:textId="77777777" w:rsidR="009D7A49" w:rsidRDefault="00E70C7C">
      <w:pPr>
        <w:numPr>
          <w:ilvl w:val="0"/>
          <w:numId w:val="1"/>
        </w:numPr>
        <w:tabs>
          <w:tab w:val="right" w:pos="8496"/>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b/>
          <w:bCs/>
          <w:sz w:val="24"/>
          <w:szCs w:val="24"/>
        </w:rPr>
        <w:t>[</w:t>
      </w:r>
      <w:r>
        <w:rPr>
          <w:rFonts w:ascii="Arial" w:hAnsi="Arial" w:cs="Arial"/>
          <w:b/>
          <w:bCs/>
          <w:sz w:val="24"/>
          <w:szCs w:val="24"/>
        </w:rPr>
        <w:tab/>
        <w:t xml:space="preserve">] </w:t>
      </w:r>
      <w:r>
        <w:rPr>
          <w:rFonts w:ascii="Arial" w:hAnsi="Arial" w:cs="Arial"/>
          <w:sz w:val="24"/>
          <w:szCs w:val="24"/>
        </w:rPr>
        <w:t>a company registered in [</w:t>
      </w:r>
      <w:r>
        <w:rPr>
          <w:rFonts w:ascii="Arial" w:hAnsi="Arial" w:cs="Arial"/>
          <w:sz w:val="24"/>
          <w:szCs w:val="24"/>
        </w:rPr>
        <w:tab/>
        <w:t>] (with number</w:t>
      </w:r>
    </w:p>
    <w:p w14:paraId="108BF64E" w14:textId="77777777" w:rsidR="009D7A49" w:rsidRDefault="00E70C7C">
      <w:pPr>
        <w:tabs>
          <w:tab w:val="left" w:pos="1872"/>
          <w:tab w:val="right" w:pos="8496"/>
        </w:tabs>
        <w:kinsoku w:val="0"/>
        <w:overflowPunct w:val="0"/>
        <w:autoSpaceDE/>
        <w:autoSpaceDN/>
        <w:adjustRightInd/>
        <w:spacing w:line="478" w:lineRule="exact"/>
        <w:ind w:left="864" w:right="504"/>
        <w:jc w:val="both"/>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whose registered office is at [</w:t>
      </w:r>
      <w:r>
        <w:rPr>
          <w:rFonts w:ascii="Arial" w:hAnsi="Arial" w:cs="Arial"/>
          <w:sz w:val="24"/>
          <w:szCs w:val="24"/>
        </w:rPr>
        <w:tab/>
        <w:t>] (“User”,</w:t>
      </w:r>
      <w:r>
        <w:rPr>
          <w:rFonts w:ascii="Arial" w:hAnsi="Arial" w:cs="Arial"/>
          <w:sz w:val="24"/>
          <w:szCs w:val="24"/>
        </w:rPr>
        <w:br/>
        <w:t>which expression shall include its successors and/or permitted assigns); and</w:t>
      </w:r>
    </w:p>
    <w:p w14:paraId="6474BE10" w14:textId="77777777" w:rsidR="009D7A49" w:rsidRDefault="00E70C7C">
      <w:pPr>
        <w:numPr>
          <w:ilvl w:val="0"/>
          <w:numId w:val="1"/>
        </w:numPr>
        <w:kinsoku w:val="0"/>
        <w:overflowPunct w:val="0"/>
        <w:autoSpaceDE/>
        <w:autoSpaceDN/>
        <w:adjustRightInd/>
        <w:spacing w:before="443" w:line="281" w:lineRule="exact"/>
        <w:textAlignment w:val="baseline"/>
        <w:rPr>
          <w:rFonts w:ascii="Arial" w:hAnsi="Arial" w:cs="Arial"/>
          <w:spacing w:val="20"/>
          <w:sz w:val="24"/>
          <w:szCs w:val="24"/>
        </w:rPr>
      </w:pPr>
      <w:r>
        <w:rPr>
          <w:rFonts w:ascii="Arial" w:hAnsi="Arial" w:cs="Arial"/>
          <w:b/>
          <w:bCs/>
          <w:spacing w:val="20"/>
          <w:sz w:val="24"/>
          <w:szCs w:val="24"/>
        </w:rPr>
        <w:t>[</w:t>
      </w:r>
      <w:r>
        <w:rPr>
          <w:rFonts w:ascii="Arial" w:hAnsi="Arial" w:cs="Arial"/>
          <w:spacing w:val="20"/>
          <w:sz w:val="24"/>
          <w:szCs w:val="24"/>
        </w:rPr>
        <w:t>Insert name of Relevant Transmission Licensee</w:t>
      </w:r>
      <w:r>
        <w:rPr>
          <w:rFonts w:ascii="Arial" w:hAnsi="Arial" w:cs="Arial"/>
          <w:b/>
          <w:bCs/>
          <w:spacing w:val="20"/>
          <w:sz w:val="24"/>
          <w:szCs w:val="24"/>
        </w:rPr>
        <w:t xml:space="preserve">] </w:t>
      </w:r>
      <w:r>
        <w:rPr>
          <w:rFonts w:ascii="Arial" w:hAnsi="Arial" w:cs="Arial"/>
          <w:spacing w:val="20"/>
          <w:sz w:val="24"/>
          <w:szCs w:val="24"/>
        </w:rPr>
        <w:t>a company</w:t>
      </w:r>
    </w:p>
    <w:p w14:paraId="6DAC60B3" w14:textId="77777777" w:rsidR="009D7A49" w:rsidRDefault="00E70C7C">
      <w:pPr>
        <w:tabs>
          <w:tab w:val="left" w:pos="2808"/>
          <w:tab w:val="right" w:pos="8496"/>
        </w:tabs>
        <w:kinsoku w:val="0"/>
        <w:overflowPunct w:val="0"/>
        <w:autoSpaceDE/>
        <w:autoSpaceDN/>
        <w:adjustRightInd/>
        <w:spacing w:line="478" w:lineRule="exact"/>
        <w:ind w:left="1728" w:right="504" w:hanging="864"/>
        <w:textAlignment w:val="baseline"/>
        <w:rPr>
          <w:rFonts w:ascii="Arial" w:hAnsi="Arial" w:cs="Arial"/>
          <w:sz w:val="24"/>
          <w:szCs w:val="24"/>
        </w:rPr>
      </w:pPr>
      <w:r>
        <w:rPr>
          <w:rFonts w:ascii="Arial" w:hAnsi="Arial" w:cs="Arial"/>
          <w:sz w:val="24"/>
          <w:szCs w:val="24"/>
        </w:rPr>
        <w:t>registered in [</w:t>
      </w:r>
      <w:r>
        <w:rPr>
          <w:rFonts w:ascii="Arial" w:hAnsi="Arial" w:cs="Arial"/>
          <w:sz w:val="24"/>
          <w:szCs w:val="24"/>
        </w:rPr>
        <w:tab/>
        <w:t>] with number [</w:t>
      </w:r>
      <w:r>
        <w:rPr>
          <w:rFonts w:ascii="Arial" w:hAnsi="Arial" w:cs="Arial"/>
          <w:sz w:val="24"/>
          <w:szCs w:val="24"/>
        </w:rPr>
        <w:tab/>
        <w:t>] whose registered office is at [</w:t>
      </w:r>
      <w:r>
        <w:rPr>
          <w:rFonts w:ascii="Arial" w:hAnsi="Arial" w:cs="Arial"/>
          <w:sz w:val="24"/>
          <w:szCs w:val="24"/>
        </w:rPr>
        <w:br/>
        <w:t>] (“RTL”, which expression shall include its successors and/or permitted assigns)]</w:t>
      </w:r>
    </w:p>
    <w:p w14:paraId="09069AA8" w14:textId="77777777" w:rsidR="009D7A49" w:rsidRDefault="00E70C7C">
      <w:pPr>
        <w:kinsoku w:val="0"/>
        <w:overflowPunct w:val="0"/>
        <w:autoSpaceDE/>
        <w:autoSpaceDN/>
        <w:adjustRightInd/>
        <w:spacing w:before="443" w:line="281" w:lineRule="exact"/>
        <w:textAlignment w:val="baseline"/>
        <w:rPr>
          <w:rFonts w:ascii="Arial" w:hAnsi="Arial" w:cs="Arial"/>
          <w:b/>
          <w:bCs/>
          <w:spacing w:val="-1"/>
          <w:sz w:val="24"/>
          <w:szCs w:val="24"/>
        </w:rPr>
      </w:pPr>
      <w:r>
        <w:rPr>
          <w:rFonts w:ascii="Arial" w:hAnsi="Arial" w:cs="Arial"/>
          <w:b/>
          <w:bCs/>
          <w:spacing w:val="-1"/>
          <w:sz w:val="24"/>
          <w:szCs w:val="24"/>
        </w:rPr>
        <w:t>WHEREAS</w:t>
      </w:r>
    </w:p>
    <w:p w14:paraId="5D67DA99" w14:textId="77777777" w:rsidR="009D7A49" w:rsidRDefault="00E70C7C">
      <w:pPr>
        <w:kinsoku w:val="0"/>
        <w:overflowPunct w:val="0"/>
        <w:autoSpaceDE/>
        <w:autoSpaceDN/>
        <w:adjustRightInd/>
        <w:spacing w:before="236" w:line="480" w:lineRule="exact"/>
        <w:ind w:right="504"/>
        <w:jc w:val="both"/>
        <w:textAlignment w:val="baseline"/>
        <w:rPr>
          <w:rFonts w:ascii="Arial" w:hAnsi="Arial" w:cs="Arial"/>
          <w:sz w:val="24"/>
          <w:szCs w:val="24"/>
        </w:rPr>
      </w:pPr>
      <w:r>
        <w:rPr>
          <w:rFonts w:ascii="Arial" w:hAnsi="Arial" w:cs="Arial"/>
          <w:sz w:val="24"/>
          <w:szCs w:val="24"/>
        </w:rPr>
        <w:t xml:space="preserve">Certain assets of the RTL are to be installed on the Offshore Platform title to which is vested in User and this Agreement is entered into by the Parties to give effect to appropriate arrangements in respect of such assets </w:t>
      </w:r>
      <w:proofErr w:type="gramStart"/>
      <w:r>
        <w:rPr>
          <w:rFonts w:ascii="Arial" w:hAnsi="Arial" w:cs="Arial"/>
          <w:sz w:val="24"/>
          <w:szCs w:val="24"/>
        </w:rPr>
        <w:t>and also</w:t>
      </w:r>
      <w:proofErr w:type="gramEnd"/>
      <w:r>
        <w:rPr>
          <w:rFonts w:ascii="Arial" w:hAnsi="Arial" w:cs="Arial"/>
          <w:sz w:val="24"/>
          <w:szCs w:val="24"/>
        </w:rPr>
        <w:t xml:space="preserve"> the use of certain facilities provided by the User.</w:t>
      </w:r>
    </w:p>
    <w:p w14:paraId="743A08EE" w14:textId="77777777" w:rsidR="009D7A49" w:rsidRDefault="00E70C7C">
      <w:pPr>
        <w:kinsoku w:val="0"/>
        <w:overflowPunct w:val="0"/>
        <w:autoSpaceDE/>
        <w:autoSpaceDN/>
        <w:adjustRightInd/>
        <w:spacing w:before="443" w:line="281" w:lineRule="exact"/>
        <w:textAlignment w:val="baseline"/>
        <w:rPr>
          <w:rFonts w:ascii="Arial" w:hAnsi="Arial" w:cs="Arial"/>
          <w:sz w:val="24"/>
          <w:szCs w:val="24"/>
        </w:rPr>
      </w:pPr>
      <w:r>
        <w:rPr>
          <w:rFonts w:ascii="Arial" w:hAnsi="Arial" w:cs="Arial"/>
          <w:b/>
          <w:bCs/>
          <w:sz w:val="24"/>
          <w:szCs w:val="24"/>
        </w:rPr>
        <w:t xml:space="preserve">NOW IT IS HEREBY AGREED </w:t>
      </w:r>
      <w:r>
        <w:rPr>
          <w:rFonts w:ascii="Arial" w:hAnsi="Arial" w:cs="Arial"/>
          <w:sz w:val="24"/>
          <w:szCs w:val="24"/>
        </w:rPr>
        <w:t xml:space="preserve">as </w:t>
      </w:r>
      <w:proofErr w:type="gramStart"/>
      <w:r>
        <w:rPr>
          <w:rFonts w:ascii="Arial" w:hAnsi="Arial" w:cs="Arial"/>
          <w:sz w:val="24"/>
          <w:szCs w:val="24"/>
        </w:rPr>
        <w:t>follows:</w:t>
      </w:r>
      <w:r>
        <w:rPr>
          <w:rFonts w:ascii="Arial" w:hAnsi="Arial" w:cs="Arial"/>
          <w:sz w:val="24"/>
          <w:szCs w:val="24"/>
        </w:rPr>
        <w:noBreakHyphen/>
      </w:r>
      <w:proofErr w:type="gramEnd"/>
    </w:p>
    <w:p w14:paraId="71757B22" w14:textId="77777777" w:rsidR="009D7A49" w:rsidRDefault="00E70C7C">
      <w:pPr>
        <w:tabs>
          <w:tab w:val="left" w:pos="864"/>
        </w:tabs>
        <w:kinsoku w:val="0"/>
        <w:overflowPunct w:val="0"/>
        <w:autoSpaceDE/>
        <w:autoSpaceDN/>
        <w:adjustRightInd/>
        <w:spacing w:before="439" w:line="281" w:lineRule="exact"/>
        <w:textAlignment w:val="baseline"/>
        <w:rPr>
          <w:rFonts w:ascii="Arial" w:hAnsi="Arial" w:cs="Arial"/>
          <w:b/>
          <w:bCs/>
          <w:sz w:val="24"/>
          <w:szCs w:val="24"/>
          <w:u w:val="single"/>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u w:val="single"/>
        </w:rPr>
        <w:t xml:space="preserve">DEFINITIONS AND INTERPRETATION </w:t>
      </w:r>
    </w:p>
    <w:p w14:paraId="4301BE1D" w14:textId="77777777" w:rsidR="009D7A49" w:rsidRDefault="00E70C7C">
      <w:pPr>
        <w:kinsoku w:val="0"/>
        <w:overflowPunct w:val="0"/>
        <w:autoSpaceDE/>
        <w:autoSpaceDN/>
        <w:adjustRightInd/>
        <w:spacing w:before="236" w:after="1191" w:line="480" w:lineRule="exact"/>
        <w:ind w:left="864" w:right="504"/>
        <w:jc w:val="both"/>
        <w:textAlignment w:val="baseline"/>
        <w:rPr>
          <w:rFonts w:ascii="Arial" w:hAnsi="Arial" w:cs="Arial"/>
          <w:sz w:val="24"/>
          <w:szCs w:val="24"/>
        </w:rPr>
      </w:pPr>
      <w:r>
        <w:rPr>
          <w:rFonts w:ascii="Arial" w:hAnsi="Arial" w:cs="Arial"/>
          <w:sz w:val="24"/>
          <w:szCs w:val="24"/>
        </w:rPr>
        <w:t xml:space="preserve">In this Agreement, the following words and expressions shall, unless the subject-matter or context otherwise requires or is inconsistent therewith, bear the following </w:t>
      </w:r>
      <w:proofErr w:type="gramStart"/>
      <w:r>
        <w:rPr>
          <w:rFonts w:ascii="Arial" w:hAnsi="Arial" w:cs="Arial"/>
          <w:sz w:val="24"/>
          <w:szCs w:val="24"/>
        </w:rPr>
        <w:t>meanings:</w:t>
      </w:r>
      <w:r>
        <w:rPr>
          <w:rFonts w:ascii="Arial" w:hAnsi="Arial" w:cs="Arial"/>
          <w:sz w:val="24"/>
          <w:szCs w:val="24"/>
        </w:rPr>
        <w:noBreakHyphen/>
      </w:r>
      <w:proofErr w:type="gramEnd"/>
    </w:p>
    <w:p w14:paraId="34E734A1" w14:textId="77777777" w:rsidR="009D7A49" w:rsidRDefault="009D7A49">
      <w:pPr>
        <w:widowControl/>
        <w:rPr>
          <w:sz w:val="24"/>
          <w:szCs w:val="24"/>
        </w:rPr>
        <w:sectPr w:rsidR="009D7A49">
          <w:headerReference w:type="default" r:id="rId14"/>
          <w:footerReference w:type="default" r:id="rId15"/>
          <w:pgSz w:w="11909" w:h="16843"/>
          <w:pgMar w:top="720" w:right="1185" w:bottom="287" w:left="1704" w:header="720" w:footer="720" w:gutter="0"/>
          <w:cols w:space="720"/>
          <w:noEndnote/>
        </w:sectPr>
      </w:pPr>
    </w:p>
    <w:p w14:paraId="54F4AB56" w14:textId="53D8EA34" w:rsidR="009D7A49" w:rsidRDefault="00E70C7C">
      <w:pPr>
        <w:tabs>
          <w:tab w:val="left" w:pos="3672"/>
        </w:tabs>
        <w:kinsoku w:val="0"/>
        <w:overflowPunct w:val="0"/>
        <w:autoSpaceDE/>
        <w:autoSpaceDN/>
        <w:adjustRightInd/>
        <w:spacing w:before="634" w:line="278" w:lineRule="exact"/>
        <w:textAlignment w:val="baseline"/>
        <w:rPr>
          <w:rFonts w:ascii="Arial" w:hAnsi="Arial" w:cs="Arial"/>
          <w:spacing w:val="3"/>
          <w:sz w:val="22"/>
          <w:szCs w:val="22"/>
        </w:rPr>
      </w:pPr>
      <w:r>
        <w:rPr>
          <w:noProof/>
        </w:rPr>
        <w:lastRenderedPageBreak/>
        <mc:AlternateContent>
          <mc:Choice Requires="wps">
            <w:drawing>
              <wp:anchor distT="0" distB="0" distL="0" distR="0" simplePos="0" relativeHeight="251662336" behindDoc="0" locked="0" layoutInCell="0" allowOverlap="1" wp14:anchorId="065106D9" wp14:editId="1900EEE1">
                <wp:simplePos x="0" y="0"/>
                <wp:positionH relativeFrom="page">
                  <wp:posOffset>1088390</wp:posOffset>
                </wp:positionH>
                <wp:positionV relativeFrom="page">
                  <wp:posOffset>457835</wp:posOffset>
                </wp:positionV>
                <wp:extent cx="627380" cy="146050"/>
                <wp:effectExtent l="0" t="0" r="0" b="0"/>
                <wp:wrapSquare wrapText="bothSides"/>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06D9" id="Text Box 6" o:spid="_x0000_s1027" type="#_x0000_t202" style="position:absolute;margin-left:85.7pt;margin-top:36.05pt;width:49.4pt;height:1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" o:allowincell="f" stroked="f">
                <v:fill opacity="0"/>
                <v:textbox inset="0,0,0,0">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3"/>
          <w:sz w:val="24"/>
          <w:szCs w:val="24"/>
        </w:rPr>
        <w:t>“Act”</w:t>
      </w:r>
      <w:r>
        <w:rPr>
          <w:rFonts w:ascii="Arial" w:hAnsi="Arial" w:cs="Arial"/>
          <w:spacing w:val="3"/>
          <w:sz w:val="24"/>
          <w:szCs w:val="24"/>
        </w:rPr>
        <w:tab/>
        <w:t xml:space="preserve">the Electricity Act 1989 </w:t>
      </w:r>
      <w:r>
        <w:rPr>
          <w:rFonts w:ascii="Arial" w:hAnsi="Arial" w:cs="Arial"/>
          <w:spacing w:val="3"/>
          <w:sz w:val="22"/>
          <w:szCs w:val="22"/>
        </w:rPr>
        <w:t>as amended</w:t>
      </w:r>
    </w:p>
    <w:p w14:paraId="495DE4C6" w14:textId="77777777" w:rsidR="009D7A49" w:rsidRDefault="00E70C7C">
      <w:pPr>
        <w:kinsoku w:val="0"/>
        <w:overflowPunct w:val="0"/>
        <w:autoSpaceDE/>
        <w:autoSpaceDN/>
        <w:adjustRightInd/>
        <w:spacing w:before="220" w:line="252" w:lineRule="exact"/>
        <w:ind w:left="3672"/>
        <w:textAlignment w:val="baseline"/>
        <w:rPr>
          <w:rFonts w:ascii="Arial" w:hAnsi="Arial" w:cs="Arial"/>
          <w:spacing w:val="-1"/>
          <w:sz w:val="22"/>
          <w:szCs w:val="22"/>
        </w:rPr>
      </w:pPr>
      <w:r>
        <w:rPr>
          <w:rFonts w:ascii="Arial" w:hAnsi="Arial" w:cs="Arial"/>
          <w:spacing w:val="-1"/>
          <w:sz w:val="22"/>
          <w:szCs w:val="22"/>
        </w:rPr>
        <w:t xml:space="preserve">by Utilities Act </w:t>
      </w:r>
      <w:proofErr w:type="gramStart"/>
      <w:r>
        <w:rPr>
          <w:rFonts w:ascii="Arial" w:hAnsi="Arial" w:cs="Arial"/>
          <w:spacing w:val="-1"/>
          <w:sz w:val="22"/>
          <w:szCs w:val="22"/>
        </w:rPr>
        <w:t>2000;</w:t>
      </w:r>
      <w:proofErr w:type="gramEnd"/>
    </w:p>
    <w:p w14:paraId="321E544D" w14:textId="77777777" w:rsidR="009D7A49" w:rsidRDefault="00E70C7C">
      <w:pPr>
        <w:tabs>
          <w:tab w:val="left" w:pos="3672"/>
        </w:tabs>
        <w:kinsoku w:val="0"/>
        <w:overflowPunct w:val="0"/>
        <w:autoSpaceDE/>
        <w:autoSpaceDN/>
        <w:adjustRightInd/>
        <w:spacing w:before="450" w:line="278" w:lineRule="exact"/>
        <w:textAlignment w:val="baseline"/>
        <w:rPr>
          <w:rFonts w:ascii="Arial" w:hAnsi="Arial" w:cs="Arial"/>
          <w:spacing w:val="-2"/>
          <w:sz w:val="24"/>
          <w:szCs w:val="24"/>
        </w:rPr>
      </w:pPr>
      <w:r>
        <w:rPr>
          <w:rFonts w:ascii="Arial" w:hAnsi="Arial" w:cs="Arial"/>
          <w:spacing w:val="-2"/>
          <w:sz w:val="24"/>
          <w:szCs w:val="24"/>
        </w:rPr>
        <w:t>“Affiliate”</w:t>
      </w:r>
      <w:r>
        <w:rPr>
          <w:rFonts w:ascii="Arial" w:hAnsi="Arial" w:cs="Arial"/>
          <w:spacing w:val="-2"/>
          <w:sz w:val="24"/>
          <w:szCs w:val="24"/>
        </w:rPr>
        <w:tab/>
        <w:t>in relation to User means any holding</w:t>
      </w:r>
    </w:p>
    <w:p w14:paraId="5094D5AE"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company or subsidiary of that Party or any subsidiary of a holding company of User, in each case within the meaning of Sections 736, 736A and 736B of the Companies Act 1985 as substituted by Section 144 of the Companies Act 1989 and if that section is not in force at the date of this Agreement as if such section were in force at such </w:t>
      </w:r>
      <w:proofErr w:type="gramStart"/>
      <w:r>
        <w:rPr>
          <w:rFonts w:ascii="Arial" w:hAnsi="Arial" w:cs="Arial"/>
          <w:sz w:val="24"/>
          <w:szCs w:val="24"/>
        </w:rPr>
        <w:t>date;</w:t>
      </w:r>
      <w:proofErr w:type="gramEnd"/>
    </w:p>
    <w:p w14:paraId="78D64787"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0"/>
          <w:sz w:val="24"/>
          <w:szCs w:val="24"/>
        </w:rPr>
      </w:pPr>
      <w:r>
        <w:rPr>
          <w:rFonts w:ascii="Arial" w:hAnsi="Arial" w:cs="Arial"/>
          <w:spacing w:val="10"/>
          <w:sz w:val="24"/>
          <w:szCs w:val="24"/>
        </w:rPr>
        <w:t>“Apparatus”</w:t>
      </w:r>
      <w:r>
        <w:rPr>
          <w:rFonts w:ascii="Arial" w:hAnsi="Arial" w:cs="Arial"/>
          <w:spacing w:val="10"/>
          <w:sz w:val="24"/>
          <w:szCs w:val="24"/>
        </w:rPr>
        <w:tab/>
        <w:t>all equipment in which electrical</w:t>
      </w:r>
    </w:p>
    <w:p w14:paraId="4F8305A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conductors are used, supported or of which they may form a </w:t>
      </w:r>
      <w:proofErr w:type="gramStart"/>
      <w:r>
        <w:rPr>
          <w:rFonts w:ascii="Arial" w:hAnsi="Arial" w:cs="Arial"/>
          <w:sz w:val="24"/>
          <w:szCs w:val="24"/>
        </w:rPr>
        <w:t>part;</w:t>
      </w:r>
      <w:proofErr w:type="gramEnd"/>
    </w:p>
    <w:p w14:paraId="707C71AA"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2"/>
          <w:sz w:val="24"/>
          <w:szCs w:val="24"/>
        </w:rPr>
      </w:pPr>
      <w:r>
        <w:rPr>
          <w:rFonts w:ascii="Arial" w:hAnsi="Arial" w:cs="Arial"/>
          <w:spacing w:val="12"/>
          <w:sz w:val="24"/>
          <w:szCs w:val="24"/>
        </w:rPr>
        <w:t>“Authority”</w:t>
      </w:r>
      <w:r>
        <w:rPr>
          <w:rFonts w:ascii="Arial" w:hAnsi="Arial" w:cs="Arial"/>
          <w:spacing w:val="12"/>
          <w:sz w:val="24"/>
          <w:szCs w:val="24"/>
        </w:rPr>
        <w:tab/>
        <w:t>the Gas and Electricity Markets</w:t>
      </w:r>
    </w:p>
    <w:p w14:paraId="7121881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Authority established by Section 1 of the Utilities Act </w:t>
      </w:r>
      <w:proofErr w:type="gramStart"/>
      <w:r>
        <w:rPr>
          <w:rFonts w:ascii="Arial" w:hAnsi="Arial" w:cs="Arial"/>
          <w:sz w:val="24"/>
          <w:szCs w:val="24"/>
        </w:rPr>
        <w:t>2000;</w:t>
      </w:r>
      <w:proofErr w:type="gramEnd"/>
    </w:p>
    <w:p w14:paraId="2E6E7B40" w14:textId="77777777" w:rsidR="009D7A49" w:rsidRDefault="00E70C7C">
      <w:pPr>
        <w:kinsoku w:val="0"/>
        <w:overflowPunct w:val="0"/>
        <w:autoSpaceDE/>
        <w:autoSpaceDN/>
        <w:adjustRightInd/>
        <w:spacing w:before="442" w:line="278" w:lineRule="exact"/>
        <w:textAlignment w:val="baseline"/>
        <w:rPr>
          <w:rFonts w:ascii="Arial" w:hAnsi="Arial" w:cs="Arial"/>
          <w:spacing w:val="19"/>
          <w:sz w:val="24"/>
          <w:szCs w:val="24"/>
        </w:rPr>
      </w:pPr>
      <w:r>
        <w:rPr>
          <w:rFonts w:ascii="Arial" w:hAnsi="Arial" w:cs="Arial"/>
          <w:spacing w:val="19"/>
          <w:sz w:val="24"/>
          <w:szCs w:val="24"/>
        </w:rPr>
        <w:t>“</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Electricity Operator” any person (other than The</w:t>
      </w:r>
    </w:p>
    <w:p w14:paraId="5F7B1632" w14:textId="77777777" w:rsidR="009D7A49" w:rsidRDefault="00E70C7C">
      <w:pPr>
        <w:kinsoku w:val="0"/>
        <w:overflowPunct w:val="0"/>
        <w:autoSpaceDE/>
        <w:autoSpaceDN/>
        <w:adjustRightInd/>
        <w:spacing w:before="202" w:line="278" w:lineRule="exact"/>
        <w:ind w:left="3672"/>
        <w:textAlignment w:val="baseline"/>
        <w:rPr>
          <w:rFonts w:ascii="Arial" w:hAnsi="Arial" w:cs="Arial"/>
          <w:spacing w:val="19"/>
          <w:sz w:val="24"/>
          <w:szCs w:val="24"/>
        </w:rPr>
      </w:pPr>
      <w:r>
        <w:rPr>
          <w:rFonts w:ascii="Arial" w:hAnsi="Arial" w:cs="Arial"/>
          <w:spacing w:val="19"/>
          <w:sz w:val="24"/>
          <w:szCs w:val="24"/>
        </w:rPr>
        <w:t xml:space="preserve">Company) who is </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to</w:t>
      </w:r>
    </w:p>
    <w:p w14:paraId="100F751A" w14:textId="77777777" w:rsidR="009D7A49" w:rsidRDefault="00E70C7C">
      <w:pPr>
        <w:tabs>
          <w:tab w:val="left" w:pos="5184"/>
          <w:tab w:val="left" w:pos="6624"/>
          <w:tab w:val="right" w:pos="7704"/>
        </w:tabs>
        <w:kinsoku w:val="0"/>
        <w:overflowPunct w:val="0"/>
        <w:autoSpaceDE/>
        <w:autoSpaceDN/>
        <w:adjustRightInd/>
        <w:spacing w:after="508" w:line="480" w:lineRule="exact"/>
        <w:ind w:left="3672"/>
        <w:jc w:val="both"/>
        <w:textAlignment w:val="baseline"/>
        <w:rPr>
          <w:rFonts w:ascii="Arial" w:hAnsi="Arial" w:cs="Arial"/>
          <w:spacing w:val="1"/>
          <w:sz w:val="24"/>
          <w:szCs w:val="24"/>
        </w:rPr>
      </w:pPr>
      <w:r>
        <w:rPr>
          <w:rFonts w:ascii="Arial" w:hAnsi="Arial" w:cs="Arial"/>
          <w:spacing w:val="1"/>
          <w:sz w:val="24"/>
          <w:szCs w:val="24"/>
        </w:rPr>
        <w:t>generate,</w:t>
      </w:r>
      <w:r>
        <w:rPr>
          <w:rFonts w:ascii="Arial" w:hAnsi="Arial" w:cs="Arial"/>
          <w:spacing w:val="1"/>
          <w:sz w:val="24"/>
          <w:szCs w:val="24"/>
        </w:rPr>
        <w:tab/>
        <w:t>participate</w:t>
      </w:r>
      <w:r>
        <w:rPr>
          <w:rFonts w:ascii="Arial" w:hAnsi="Arial" w:cs="Arial"/>
          <w:spacing w:val="1"/>
          <w:sz w:val="24"/>
          <w:szCs w:val="24"/>
        </w:rPr>
        <w:tab/>
        <w:t>in</w:t>
      </w:r>
      <w:r>
        <w:rPr>
          <w:rFonts w:ascii="Arial" w:hAnsi="Arial" w:cs="Arial"/>
          <w:spacing w:val="1"/>
          <w:sz w:val="24"/>
          <w:szCs w:val="24"/>
        </w:rPr>
        <w:tab/>
        <w:t>the</w:t>
      </w:r>
      <w:r>
        <w:rPr>
          <w:rFonts w:ascii="Arial" w:hAnsi="Arial" w:cs="Arial"/>
          <w:spacing w:val="1"/>
          <w:sz w:val="24"/>
          <w:szCs w:val="24"/>
        </w:rPr>
        <w:br/>
        <w:t xml:space="preserve">transmission of, distribute or supply electricity and for the purposes of Standard Condition C4 of the Transmission </w:t>
      </w:r>
      <w:proofErr w:type="spellStart"/>
      <w:r>
        <w:rPr>
          <w:rFonts w:ascii="Arial" w:hAnsi="Arial" w:cs="Arial"/>
          <w:spacing w:val="1"/>
          <w:sz w:val="24"/>
          <w:szCs w:val="24"/>
        </w:rPr>
        <w:t>Licence</w:t>
      </w:r>
      <w:proofErr w:type="spellEnd"/>
      <w:r>
        <w:rPr>
          <w:rFonts w:ascii="Arial" w:hAnsi="Arial" w:cs="Arial"/>
          <w:spacing w:val="1"/>
          <w:sz w:val="24"/>
          <w:szCs w:val="24"/>
        </w:rPr>
        <w:t xml:space="preserve"> shall include </w:t>
      </w:r>
      <w:r>
        <w:rPr>
          <w:rFonts w:ascii="Arial" w:hAnsi="Arial" w:cs="Arial"/>
          <w:spacing w:val="1"/>
          <w:sz w:val="24"/>
          <w:szCs w:val="24"/>
        </w:rPr>
        <w:lastRenderedPageBreak/>
        <w:t>any person who has made</w:t>
      </w:r>
    </w:p>
    <w:p w14:paraId="3C0C205E" w14:textId="77777777" w:rsidR="009D7A49" w:rsidRDefault="009D7A49">
      <w:pPr>
        <w:widowControl/>
        <w:rPr>
          <w:sz w:val="24"/>
          <w:szCs w:val="24"/>
        </w:rPr>
        <w:sectPr w:rsidR="009D7A49">
          <w:headerReference w:type="default" r:id="rId16"/>
          <w:footerReference w:type="default" r:id="rId17"/>
          <w:pgSz w:w="11909" w:h="16843"/>
          <w:pgMar w:top="951" w:right="1679" w:bottom="287" w:left="2530" w:header="720" w:footer="720" w:gutter="0"/>
          <w:cols w:space="720"/>
          <w:noEndnote/>
        </w:sectPr>
      </w:pPr>
    </w:p>
    <w:p w14:paraId="122BC61B"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777"/>
        <w:gridCol w:w="4863"/>
      </w:tblGrid>
      <w:tr w:rsidR="009D7A49" w14:paraId="5C06A52A" w14:textId="77777777">
        <w:trPr>
          <w:trHeight w:hRule="exact" w:val="5812"/>
        </w:trPr>
        <w:tc>
          <w:tcPr>
            <w:tcW w:w="3777" w:type="dxa"/>
            <w:tcBorders>
              <w:top w:val="nil"/>
              <w:left w:val="nil"/>
              <w:bottom w:val="nil"/>
              <w:right w:val="nil"/>
            </w:tcBorders>
          </w:tcPr>
          <w:p w14:paraId="345BBE85" w14:textId="77777777" w:rsidR="009D7A49" w:rsidRDefault="00E70C7C">
            <w:pPr>
              <w:kinsoku w:val="0"/>
              <w:overflowPunct w:val="0"/>
              <w:autoSpaceDE/>
              <w:autoSpaceDN/>
              <w:adjustRightInd/>
              <w:spacing w:before="3385" w:after="1458" w:line="480" w:lineRule="exact"/>
              <w:ind w:left="792"/>
              <w:textAlignment w:val="baseline"/>
              <w:rPr>
                <w:rFonts w:ascii="Arial" w:hAnsi="Arial" w:cs="Arial"/>
                <w:sz w:val="24"/>
                <w:szCs w:val="24"/>
              </w:rPr>
            </w:pPr>
            <w:r>
              <w:rPr>
                <w:rFonts w:ascii="Arial" w:hAnsi="Arial" w:cs="Arial"/>
                <w:sz w:val="24"/>
                <w:szCs w:val="24"/>
              </w:rPr>
              <w:t>“Bilateral Connection “Agreement”</w:t>
            </w:r>
          </w:p>
        </w:tc>
        <w:tc>
          <w:tcPr>
            <w:tcW w:w="4863" w:type="dxa"/>
            <w:tcBorders>
              <w:top w:val="nil"/>
              <w:left w:val="nil"/>
              <w:bottom w:val="nil"/>
              <w:right w:val="nil"/>
            </w:tcBorders>
          </w:tcPr>
          <w:p w14:paraId="3EA8BD72" w14:textId="77777777" w:rsidR="009D7A49" w:rsidRDefault="00E70C7C">
            <w:pPr>
              <w:kinsoku w:val="0"/>
              <w:overflowPunct w:val="0"/>
              <w:autoSpaceDE/>
              <w:autoSpaceDN/>
              <w:adjustRightInd/>
              <w:spacing w:line="449" w:lineRule="exact"/>
              <w:ind w:left="792" w:right="144"/>
              <w:jc w:val="both"/>
              <w:textAlignment w:val="baseline"/>
              <w:rPr>
                <w:rFonts w:ascii="Arial" w:hAnsi="Arial" w:cs="Arial"/>
                <w:spacing w:val="-2"/>
                <w:sz w:val="24"/>
                <w:szCs w:val="24"/>
              </w:rPr>
            </w:pPr>
            <w:r>
              <w:rPr>
                <w:rFonts w:ascii="Arial" w:hAnsi="Arial" w:cs="Arial"/>
                <w:spacing w:val="-2"/>
                <w:sz w:val="24"/>
                <w:szCs w:val="24"/>
              </w:rPr>
              <w:t xml:space="preserve">application to be so </w:t>
            </w:r>
            <w:proofErr w:type="spellStart"/>
            <w:r>
              <w:rPr>
                <w:rFonts w:ascii="Arial" w:hAnsi="Arial" w:cs="Arial"/>
                <w:spacing w:val="-2"/>
                <w:sz w:val="24"/>
                <w:szCs w:val="24"/>
              </w:rPr>
              <w:t>authorised</w:t>
            </w:r>
            <w:proofErr w:type="spellEnd"/>
            <w:r>
              <w:rPr>
                <w:rFonts w:ascii="Arial" w:hAnsi="Arial" w:cs="Arial"/>
                <w:spacing w:val="-2"/>
                <w:sz w:val="24"/>
                <w:szCs w:val="24"/>
              </w:rPr>
              <w:t xml:space="preserve"> which application has not been refused and any person transferring electricity to or from Great Britain across an interconnector or who has made </w:t>
            </w:r>
            <w:proofErr w:type="gramStart"/>
            <w:r>
              <w:rPr>
                <w:rFonts w:ascii="Arial" w:hAnsi="Arial" w:cs="Arial"/>
                <w:spacing w:val="-2"/>
                <w:sz w:val="24"/>
                <w:szCs w:val="24"/>
              </w:rPr>
              <w:t>application</w:t>
            </w:r>
            <w:proofErr w:type="gramEnd"/>
            <w:r>
              <w:rPr>
                <w:rFonts w:ascii="Arial" w:hAnsi="Arial" w:cs="Arial"/>
                <w:spacing w:val="-2"/>
                <w:sz w:val="24"/>
                <w:szCs w:val="24"/>
              </w:rPr>
              <w:t xml:space="preserve"> for use of interconnector which has not been </w:t>
            </w:r>
            <w:proofErr w:type="gramStart"/>
            <w:r>
              <w:rPr>
                <w:rFonts w:ascii="Arial" w:hAnsi="Arial" w:cs="Arial"/>
                <w:spacing w:val="-2"/>
                <w:sz w:val="24"/>
                <w:szCs w:val="24"/>
              </w:rPr>
              <w:t>refused;</w:t>
            </w:r>
            <w:proofErr w:type="gramEnd"/>
          </w:p>
          <w:p w14:paraId="6A78A30A" w14:textId="77777777" w:rsidR="009D7A49" w:rsidRDefault="00E70C7C">
            <w:pPr>
              <w:kinsoku w:val="0"/>
              <w:overflowPunct w:val="0"/>
              <w:autoSpaceDE/>
              <w:autoSpaceDN/>
              <w:adjustRightInd/>
              <w:spacing w:before="240" w:line="480" w:lineRule="exact"/>
              <w:ind w:left="792" w:right="144"/>
              <w:jc w:val="both"/>
              <w:textAlignment w:val="baseline"/>
              <w:rPr>
                <w:rFonts w:ascii="Arial" w:hAnsi="Arial" w:cs="Arial"/>
                <w:sz w:val="24"/>
                <w:szCs w:val="24"/>
              </w:rPr>
            </w:pPr>
            <w:r>
              <w:rPr>
                <w:rFonts w:ascii="Arial" w:hAnsi="Arial" w:cs="Arial"/>
                <w:sz w:val="24"/>
                <w:szCs w:val="24"/>
              </w:rPr>
              <w:t>the Bilateral Connection Agreement entered into between the User and The Company pursuant to the Connection Agreement and dated [</w:t>
            </w:r>
          </w:p>
          <w:p w14:paraId="3113B4AA" w14:textId="77777777" w:rsidR="009D7A49" w:rsidRDefault="00E70C7C">
            <w:pPr>
              <w:kinsoku w:val="0"/>
              <w:overflowPunct w:val="0"/>
              <w:autoSpaceDE/>
              <w:autoSpaceDN/>
              <w:adjustRightInd/>
              <w:spacing w:before="203" w:after="19" w:line="277" w:lineRule="exact"/>
              <w:ind w:right="3285"/>
              <w:jc w:val="right"/>
              <w:textAlignment w:val="baseline"/>
              <w:rPr>
                <w:rFonts w:ascii="Arial" w:hAnsi="Arial" w:cs="Arial"/>
                <w:sz w:val="24"/>
                <w:szCs w:val="24"/>
              </w:rPr>
            </w:pPr>
            <w:r>
              <w:rPr>
                <w:rFonts w:ascii="Arial" w:hAnsi="Arial" w:cs="Arial"/>
                <w:sz w:val="24"/>
                <w:szCs w:val="24"/>
              </w:rPr>
              <w:t>];</w:t>
            </w:r>
          </w:p>
        </w:tc>
      </w:tr>
    </w:tbl>
    <w:p w14:paraId="05FB1A12" w14:textId="77777777" w:rsidR="009D7A49" w:rsidRDefault="009D7A49">
      <w:pPr>
        <w:kinsoku w:val="0"/>
        <w:overflowPunct w:val="0"/>
        <w:autoSpaceDE/>
        <w:autoSpaceDN/>
        <w:adjustRightInd/>
        <w:spacing w:after="196" w:line="20" w:lineRule="exact"/>
        <w:textAlignment w:val="baseline"/>
        <w:rPr>
          <w:sz w:val="24"/>
          <w:szCs w:val="24"/>
        </w:rPr>
      </w:pPr>
    </w:p>
    <w:p w14:paraId="0D23E7E7" w14:textId="77777777" w:rsidR="009D7A49" w:rsidRDefault="00E70C7C">
      <w:pPr>
        <w:tabs>
          <w:tab w:val="right" w:pos="8496"/>
        </w:tabs>
        <w:kinsoku w:val="0"/>
        <w:overflowPunct w:val="0"/>
        <w:autoSpaceDE/>
        <w:autoSpaceDN/>
        <w:adjustRightInd/>
        <w:spacing w:before="199" w:line="278" w:lineRule="exact"/>
        <w:ind w:left="792"/>
        <w:textAlignment w:val="baseline"/>
        <w:rPr>
          <w:rFonts w:ascii="Arial" w:hAnsi="Arial" w:cs="Arial"/>
          <w:sz w:val="24"/>
          <w:szCs w:val="24"/>
        </w:rPr>
      </w:pPr>
      <w:r>
        <w:rPr>
          <w:rFonts w:ascii="Arial" w:hAnsi="Arial" w:cs="Arial"/>
          <w:sz w:val="24"/>
          <w:szCs w:val="24"/>
        </w:rPr>
        <w:t>“Connection Agreement”</w:t>
      </w:r>
      <w:r>
        <w:rPr>
          <w:rFonts w:ascii="Arial" w:hAnsi="Arial" w:cs="Arial"/>
          <w:sz w:val="24"/>
          <w:szCs w:val="24"/>
        </w:rPr>
        <w:tab/>
        <w:t>the Connection and Use of System</w:t>
      </w:r>
    </w:p>
    <w:p w14:paraId="358447B5"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z w:val="24"/>
          <w:szCs w:val="24"/>
        </w:rPr>
      </w:pPr>
      <w:r>
        <w:rPr>
          <w:rFonts w:ascii="Arial" w:hAnsi="Arial" w:cs="Arial"/>
          <w:sz w:val="24"/>
          <w:szCs w:val="24"/>
        </w:rPr>
        <w:t xml:space="preserve">Code given contractual force by the CUSC Framework Agreement </w:t>
      </w:r>
      <w:proofErr w:type="gramStart"/>
      <w:r>
        <w:rPr>
          <w:rFonts w:ascii="Arial" w:hAnsi="Arial" w:cs="Arial"/>
          <w:sz w:val="24"/>
          <w:szCs w:val="24"/>
        </w:rPr>
        <w:t>entered into</w:t>
      </w:r>
      <w:proofErr w:type="gramEnd"/>
      <w:r>
        <w:rPr>
          <w:rFonts w:ascii="Arial" w:hAnsi="Arial" w:cs="Arial"/>
          <w:sz w:val="24"/>
          <w:szCs w:val="24"/>
        </w:rPr>
        <w:t xml:space="preserve"> by, amongst others, the User regarding, amongst other things, the connection of User’s Plant and Apparatus to the National Electricity Transmission System and the use by the User of such </w:t>
      </w:r>
      <w:proofErr w:type="gramStart"/>
      <w:r>
        <w:rPr>
          <w:rFonts w:ascii="Arial" w:hAnsi="Arial" w:cs="Arial"/>
          <w:sz w:val="24"/>
          <w:szCs w:val="24"/>
        </w:rPr>
        <w:t>system;</w:t>
      </w:r>
      <w:proofErr w:type="gramEnd"/>
    </w:p>
    <w:p w14:paraId="2EBFCCD6"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“Competent Authority”</w:t>
      </w:r>
      <w:r>
        <w:rPr>
          <w:rFonts w:ascii="Arial" w:hAnsi="Arial" w:cs="Arial"/>
          <w:sz w:val="24"/>
          <w:szCs w:val="24"/>
        </w:rPr>
        <w:tab/>
        <w:t>the Secretary of State, the Authority</w:t>
      </w:r>
    </w:p>
    <w:p w14:paraId="0F21FEAB"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pacing w:val="4"/>
          <w:sz w:val="24"/>
          <w:szCs w:val="24"/>
        </w:rPr>
      </w:pPr>
      <w:r>
        <w:rPr>
          <w:rFonts w:ascii="Arial" w:hAnsi="Arial" w:cs="Arial"/>
          <w:spacing w:val="4"/>
          <w:sz w:val="24"/>
          <w:szCs w:val="24"/>
        </w:rPr>
        <w:t xml:space="preserve">and any local or national </w:t>
      </w:r>
      <w:r>
        <w:rPr>
          <w:rFonts w:ascii="Arial" w:hAnsi="Arial" w:cs="Arial"/>
          <w:spacing w:val="4"/>
          <w:sz w:val="24"/>
          <w:szCs w:val="24"/>
        </w:rPr>
        <w:lastRenderedPageBreak/>
        <w:t>agency, authority, department, inspectorate, minister (including the Scottish Ministers), ministry, official or public or statutory person (whether</w:t>
      </w:r>
    </w:p>
    <w:p w14:paraId="322B4C15" w14:textId="77777777" w:rsidR="009D7A49" w:rsidRDefault="00E70C7C">
      <w:pPr>
        <w:kinsoku w:val="0"/>
        <w:overflowPunct w:val="0"/>
        <w:autoSpaceDE/>
        <w:autoSpaceDN/>
        <w:adjustRightInd/>
        <w:spacing w:line="478" w:lineRule="exact"/>
        <w:ind w:left="3672"/>
        <w:jc w:val="both"/>
        <w:textAlignment w:val="baseline"/>
        <w:rPr>
          <w:rFonts w:ascii="Arial" w:hAnsi="Arial" w:cs="Arial"/>
        </w:rPr>
      </w:pPr>
      <w:r>
        <w:rPr>
          <w:rFonts w:ascii="Arial" w:hAnsi="Arial" w:cs="Arial"/>
          <w:sz w:val="24"/>
          <w:szCs w:val="24"/>
        </w:rPr>
        <w:t xml:space="preserve">autonomous or not) of, or of the government of, the United Kingdom or the European </w:t>
      </w:r>
      <w:proofErr w:type="gramStart"/>
      <w:r>
        <w:rPr>
          <w:rFonts w:ascii="Arial" w:hAnsi="Arial" w:cs="Arial"/>
          <w:sz w:val="24"/>
          <w:szCs w:val="24"/>
        </w:rPr>
        <w:t>Community</w:t>
      </w:r>
      <w:r>
        <w:rPr>
          <w:rFonts w:ascii="Arial" w:hAnsi="Arial" w:cs="Arial"/>
        </w:rPr>
        <w:t>;</w:t>
      </w:r>
      <w:proofErr w:type="gramEnd"/>
    </w:p>
    <w:p w14:paraId="4212836B" w14:textId="77777777" w:rsidR="009D7A49" w:rsidRDefault="00E70C7C">
      <w:pPr>
        <w:tabs>
          <w:tab w:val="left" w:pos="3672"/>
          <w:tab w:val="left" w:pos="4608"/>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“Connection Site”</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5B4865C7"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“CUSC Framework Agreement”</w:t>
      </w:r>
      <w:r>
        <w:rPr>
          <w:rFonts w:ascii="Arial" w:hAnsi="Arial" w:cs="Arial"/>
          <w:sz w:val="24"/>
          <w:szCs w:val="24"/>
        </w:rPr>
        <w:tab/>
        <w:t>means the agreement of that title, in</w:t>
      </w:r>
    </w:p>
    <w:p w14:paraId="03756F32"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the form approved by the Secretary of State, by which the Connection Agreement is made contractually binding between the parties to that agreement, as amended from time to time with the approval of the Secretary of </w:t>
      </w:r>
      <w:proofErr w:type="gramStart"/>
      <w:r>
        <w:rPr>
          <w:rFonts w:ascii="Arial" w:hAnsi="Arial" w:cs="Arial"/>
          <w:sz w:val="24"/>
          <w:szCs w:val="24"/>
        </w:rPr>
        <w:t>State;</w:t>
      </w:r>
      <w:proofErr w:type="gramEnd"/>
    </w:p>
    <w:p w14:paraId="4B3773DB" w14:textId="77777777" w:rsidR="009D7A49" w:rsidRDefault="00E70C7C">
      <w:pPr>
        <w:tabs>
          <w:tab w:val="left" w:pos="3672"/>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“Customer”</w:t>
      </w:r>
      <w:r>
        <w:rPr>
          <w:rFonts w:ascii="Arial" w:hAnsi="Arial" w:cs="Arial"/>
          <w:sz w:val="24"/>
          <w:szCs w:val="24"/>
        </w:rPr>
        <w:tab/>
        <w:t>a person to whom electrical power is</w:t>
      </w:r>
    </w:p>
    <w:p w14:paraId="29647638" w14:textId="77777777" w:rsidR="009D7A49" w:rsidRDefault="00E70C7C">
      <w:pPr>
        <w:kinsoku w:val="0"/>
        <w:overflowPunct w:val="0"/>
        <w:autoSpaceDE/>
        <w:autoSpaceDN/>
        <w:adjustRightInd/>
        <w:spacing w:after="5564" w:line="478" w:lineRule="exact"/>
        <w:ind w:left="3672"/>
        <w:jc w:val="both"/>
        <w:textAlignment w:val="baseline"/>
        <w:rPr>
          <w:rFonts w:ascii="Arial" w:hAnsi="Arial" w:cs="Arial"/>
          <w:sz w:val="24"/>
          <w:szCs w:val="24"/>
        </w:rPr>
      </w:pPr>
      <w:r>
        <w:rPr>
          <w:rFonts w:ascii="Arial" w:hAnsi="Arial" w:cs="Arial"/>
          <w:sz w:val="24"/>
          <w:szCs w:val="24"/>
        </w:rPr>
        <w:t>provided (</w:t>
      </w:r>
      <w:proofErr w:type="gramStart"/>
      <w:r>
        <w:rPr>
          <w:rFonts w:ascii="Arial" w:hAnsi="Arial" w:cs="Arial"/>
          <w:sz w:val="24"/>
          <w:szCs w:val="24"/>
        </w:rPr>
        <w:t>whether or not</w:t>
      </w:r>
      <w:proofErr w:type="gramEnd"/>
      <w:r>
        <w:rPr>
          <w:rFonts w:ascii="Arial" w:hAnsi="Arial" w:cs="Arial"/>
          <w:sz w:val="24"/>
          <w:szCs w:val="24"/>
        </w:rPr>
        <w:t xml:space="preserve"> they are the provider of such electrical power) other than power to meet station demand of that </w:t>
      </w:r>
      <w:proofErr w:type="gramStart"/>
      <w:r>
        <w:rPr>
          <w:rFonts w:ascii="Arial" w:hAnsi="Arial" w:cs="Arial"/>
          <w:sz w:val="24"/>
          <w:szCs w:val="24"/>
        </w:rPr>
        <w:t>person;</w:t>
      </w:r>
      <w:proofErr w:type="gramEnd"/>
    </w:p>
    <w:p w14:paraId="0E181E22" w14:textId="77777777" w:rsidR="009D7A49" w:rsidRDefault="009D7A49">
      <w:pPr>
        <w:widowControl/>
        <w:rPr>
          <w:sz w:val="24"/>
          <w:szCs w:val="24"/>
        </w:rPr>
        <w:sectPr w:rsidR="009D7A49">
          <w:headerReference w:type="default" r:id="rId18"/>
          <w:footerReference w:type="default" r:id="rId19"/>
          <w:type w:val="continuous"/>
          <w:pgSz w:w="11909" w:h="16843"/>
          <w:pgMar w:top="720" w:right="1679" w:bottom="287" w:left="2530" w:header="720" w:footer="720" w:gutter="0"/>
          <w:cols w:space="720"/>
          <w:noEndnote/>
        </w:sectPr>
      </w:pPr>
    </w:p>
    <w:p w14:paraId="3727A5CA" w14:textId="21FD9C0E"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5"/>
          <w:sz w:val="24"/>
          <w:szCs w:val="24"/>
        </w:rPr>
      </w:pPr>
      <w:r>
        <w:rPr>
          <w:noProof/>
        </w:rPr>
        <w:lastRenderedPageBreak/>
        <mc:AlternateContent>
          <mc:Choice Requires="wps">
            <w:drawing>
              <wp:anchor distT="0" distB="0" distL="0" distR="0" simplePos="0" relativeHeight="251663360" behindDoc="0" locked="0" layoutInCell="0" allowOverlap="1" wp14:anchorId="6D805ED0" wp14:editId="4A1BA7B5">
                <wp:simplePos x="0" y="0"/>
                <wp:positionH relativeFrom="page">
                  <wp:posOffset>1088390</wp:posOffset>
                </wp:positionH>
                <wp:positionV relativeFrom="page">
                  <wp:posOffset>457835</wp:posOffset>
                </wp:positionV>
                <wp:extent cx="627380" cy="146050"/>
                <wp:effectExtent l="0" t="0" r="0" b="0"/>
                <wp:wrapSquare wrapText="bothSides"/>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0A76" w14:textId="6C0F0775"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w:t>
                            </w:r>
                            <w:r w:rsidR="00C72D77">
                              <w:rPr>
                                <w:rFonts w:ascii="Arial" w:hAnsi="Arial" w:cs="Arial"/>
                                <w:spacing w:val="-13"/>
                              </w:rPr>
                              <w:t>6</w:t>
                            </w:r>
                            <w:r>
                              <w:rPr>
                                <w:rFonts w:ascii="Arial" w:hAnsi="Arial" w:cs="Arial"/>
                                <w:spacing w:val="-13"/>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05ED0" id="Text Box 7" o:spid="_x0000_s1028" type="#_x0000_t202" style="position:absolute;margin-left:85.7pt;margin-top:36.05pt;width:49.4pt;height:1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28+A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Kr6O+kRFamjOpAlC3jn6R8jo&#10;AX9wNtK+Vdx/PwpUnJn3lnSNyzkbOBv1bAgrKbXigbNs7kNe4qND3fWEnCdn4Y60b3XS5amLS7u0&#10;Q4neZd/jkv56T6+e/srdTwA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F9+vbz4AQAA3QMAAA4AAAAAAAAAAAAAAAAALgIA&#10;AGRycy9lMm9Eb2MueG1sUEsBAi0AFAAGAAgAAAAhAG7XaFHdAAAACQEAAA8AAAAAAAAAAAAAAAAA&#10;UgQAAGRycy9kb3ducmV2LnhtbFBLBQYAAAAABAAEAPMAAABcBQAAAAA=&#10;" o:allowincell="f" stroked="f">
                <v:fill opacity="0"/>
                <v:textbox inset="0,0,0,0">
                  <w:txbxContent>
                    <w:p w14:paraId="50E30A76" w14:textId="6C0F0775"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w:t>
                      </w:r>
                      <w:r w:rsidR="00C72D77">
                        <w:rPr>
                          <w:rFonts w:ascii="Arial" w:hAnsi="Arial" w:cs="Arial"/>
                          <w:spacing w:val="-13"/>
                        </w:rPr>
                        <w:t>6</w:t>
                      </w:r>
                      <w:r>
                        <w:rPr>
                          <w:rFonts w:ascii="Arial" w:hAnsi="Arial" w:cs="Arial"/>
                          <w:spacing w:val="-13"/>
                        </w:rPr>
                        <w:t>.0</w:t>
                      </w:r>
                    </w:p>
                  </w:txbxContent>
                </v:textbox>
                <w10:wrap type="square" anchorx="page" anchory="page"/>
              </v:shape>
            </w:pict>
          </mc:Fallback>
        </mc:AlternateContent>
      </w:r>
      <w:r>
        <w:rPr>
          <w:rFonts w:ascii="Arial" w:hAnsi="Arial" w:cs="Arial"/>
          <w:spacing w:val="15"/>
          <w:sz w:val="24"/>
          <w:szCs w:val="24"/>
        </w:rPr>
        <w:t>“Directive”</w:t>
      </w:r>
      <w:r>
        <w:rPr>
          <w:rFonts w:ascii="Arial" w:hAnsi="Arial" w:cs="Arial"/>
          <w:spacing w:val="15"/>
          <w:sz w:val="24"/>
          <w:szCs w:val="24"/>
        </w:rPr>
        <w:tab/>
        <w:t>includes any present or future</w:t>
      </w:r>
    </w:p>
    <w:p w14:paraId="071019AB"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w:t>
      </w:r>
      <w:proofErr w:type="gramStart"/>
      <w:r>
        <w:rPr>
          <w:rFonts w:ascii="Arial" w:hAnsi="Arial" w:cs="Arial"/>
          <w:sz w:val="24"/>
          <w:szCs w:val="24"/>
        </w:rPr>
        <w:t>force;</w:t>
      </w:r>
      <w:proofErr w:type="gramEnd"/>
    </w:p>
    <w:p w14:paraId="0FB55C16"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7"/>
          <w:sz w:val="24"/>
          <w:szCs w:val="24"/>
        </w:rPr>
      </w:pPr>
      <w:r>
        <w:rPr>
          <w:rFonts w:ascii="Arial" w:hAnsi="Arial" w:cs="Arial"/>
          <w:spacing w:val="7"/>
          <w:sz w:val="24"/>
          <w:szCs w:val="24"/>
        </w:rPr>
        <w:t>“Distribution System”</w:t>
      </w:r>
      <w:r>
        <w:rPr>
          <w:rFonts w:ascii="Arial" w:hAnsi="Arial" w:cs="Arial"/>
          <w:spacing w:val="7"/>
          <w:sz w:val="24"/>
          <w:szCs w:val="24"/>
        </w:rPr>
        <w:tab/>
        <w:t xml:space="preserve">the system </w:t>
      </w:r>
      <w:proofErr w:type="gramStart"/>
      <w:r>
        <w:rPr>
          <w:rFonts w:ascii="Arial" w:hAnsi="Arial" w:cs="Arial"/>
          <w:spacing w:val="7"/>
          <w:sz w:val="24"/>
          <w:szCs w:val="24"/>
        </w:rPr>
        <w:t>consisting</w:t>
      </w:r>
      <w:proofErr w:type="gramEnd"/>
      <w:r>
        <w:rPr>
          <w:rFonts w:ascii="Arial" w:hAnsi="Arial" w:cs="Arial"/>
          <w:spacing w:val="7"/>
          <w:sz w:val="24"/>
          <w:szCs w:val="24"/>
        </w:rPr>
        <w:t xml:space="preserve"> (wholly or</w:t>
      </w:r>
    </w:p>
    <w:p w14:paraId="3B9A7CDA" w14:textId="77777777" w:rsidR="009D7A49" w:rsidRDefault="00E70C7C">
      <w:pPr>
        <w:kinsoku w:val="0"/>
        <w:overflowPunct w:val="0"/>
        <w:autoSpaceDE/>
        <w:autoSpaceDN/>
        <w:adjustRightInd/>
        <w:spacing w:after="748" w:line="479" w:lineRule="exact"/>
        <w:ind w:left="3672"/>
        <w:jc w:val="both"/>
        <w:textAlignment w:val="baseline"/>
        <w:rPr>
          <w:rFonts w:ascii="Arial" w:hAnsi="Arial" w:cs="Arial"/>
          <w:spacing w:val="4"/>
          <w:sz w:val="24"/>
          <w:szCs w:val="24"/>
        </w:rPr>
      </w:pPr>
      <w:r>
        <w:rPr>
          <w:rFonts w:ascii="Arial" w:hAnsi="Arial" w:cs="Arial"/>
          <w:spacing w:val="4"/>
          <w:sz w:val="24"/>
          <w:szCs w:val="24"/>
        </w:rPr>
        <w:t xml:space="preserve">mainly) of electric lines owned or operated by any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used for the distribution of electricity from grid supply points or generation sets or other entry points to the point of delivery to Customers or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Operators, and includes any Remote Transmission Assets operated by such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any electrical plant and meters owned or operated by the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in connection with the distribution of electricity, but shall not include any part of the National Electricity Transmission</w:t>
      </w:r>
    </w:p>
    <w:p w14:paraId="30B48E43" w14:textId="77777777" w:rsidR="009D7A49" w:rsidRDefault="009D7A49">
      <w:pPr>
        <w:widowControl/>
        <w:rPr>
          <w:sz w:val="24"/>
          <w:szCs w:val="24"/>
        </w:rPr>
        <w:sectPr w:rsidR="009D7A49">
          <w:headerReference w:type="default" r:id="rId20"/>
          <w:footerReference w:type="default" r:id="rId21"/>
          <w:pgSz w:w="11909" w:h="16843"/>
          <w:pgMar w:top="951" w:right="1682" w:bottom="287" w:left="2527" w:header="720" w:footer="720" w:gutter="0"/>
          <w:cols w:space="720"/>
          <w:noEndnote/>
        </w:sectPr>
      </w:pPr>
    </w:p>
    <w:p w14:paraId="127A3565" w14:textId="77777777" w:rsidR="009D7A49" w:rsidRDefault="00E70C7C">
      <w:pPr>
        <w:kinsoku w:val="0"/>
        <w:overflowPunct w:val="0"/>
        <w:autoSpaceDE/>
        <w:autoSpaceDN/>
        <w:adjustRightInd/>
        <w:spacing w:before="634" w:line="274" w:lineRule="exact"/>
        <w:ind w:left="4536"/>
        <w:textAlignment w:val="baseline"/>
        <w:rPr>
          <w:rFonts w:ascii="Arial" w:hAnsi="Arial" w:cs="Arial"/>
          <w:spacing w:val="-3"/>
          <w:sz w:val="24"/>
          <w:szCs w:val="24"/>
        </w:rPr>
      </w:pPr>
      <w:proofErr w:type="gramStart"/>
      <w:r>
        <w:rPr>
          <w:rFonts w:ascii="Arial" w:hAnsi="Arial" w:cs="Arial"/>
          <w:spacing w:val="-3"/>
          <w:sz w:val="24"/>
          <w:szCs w:val="24"/>
        </w:rPr>
        <w:lastRenderedPageBreak/>
        <w:t>System;</w:t>
      </w:r>
      <w:proofErr w:type="gramEnd"/>
    </w:p>
    <w:p w14:paraId="755F2AC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“Emergency Personnel”</w:t>
      </w:r>
      <w:r>
        <w:rPr>
          <w:rFonts w:ascii="Arial" w:hAnsi="Arial" w:cs="Arial"/>
          <w:sz w:val="24"/>
          <w:szCs w:val="24"/>
        </w:rPr>
        <w:tab/>
        <w:t>in relation to a Party, all employees</w:t>
      </w:r>
    </w:p>
    <w:p w14:paraId="5EF9BC68"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 xml:space="preserve">of that Party who have appropriate knowledge and experience and are </w:t>
      </w:r>
      <w:proofErr w:type="spellStart"/>
      <w:r>
        <w:rPr>
          <w:rFonts w:ascii="Arial" w:hAnsi="Arial" w:cs="Arial"/>
          <w:sz w:val="24"/>
          <w:szCs w:val="24"/>
        </w:rPr>
        <w:t>recognised</w:t>
      </w:r>
      <w:proofErr w:type="spellEnd"/>
      <w:r>
        <w:rPr>
          <w:rFonts w:ascii="Arial" w:hAnsi="Arial" w:cs="Arial"/>
          <w:sz w:val="24"/>
          <w:szCs w:val="24"/>
        </w:rPr>
        <w:t xml:space="preserve"> by that Party as being able to carry out </w:t>
      </w:r>
      <w:proofErr w:type="gramStart"/>
      <w:r>
        <w:rPr>
          <w:rFonts w:ascii="Arial" w:hAnsi="Arial" w:cs="Arial"/>
          <w:sz w:val="24"/>
          <w:szCs w:val="24"/>
        </w:rPr>
        <w:t>competently</w:t>
      </w:r>
      <w:proofErr w:type="gramEnd"/>
      <w:r>
        <w:rPr>
          <w:rFonts w:ascii="Arial" w:hAnsi="Arial" w:cs="Arial"/>
          <w:sz w:val="24"/>
          <w:szCs w:val="24"/>
        </w:rPr>
        <w:t xml:space="preserve"> and safely emergency action for the purposes of clause </w:t>
      </w:r>
      <w:proofErr w:type="gramStart"/>
      <w:r>
        <w:rPr>
          <w:rFonts w:ascii="Arial" w:hAnsi="Arial" w:cs="Arial"/>
          <w:sz w:val="24"/>
          <w:szCs w:val="24"/>
        </w:rPr>
        <w:t>9;</w:t>
      </w:r>
      <w:proofErr w:type="gramEnd"/>
    </w:p>
    <w:p w14:paraId="2DBDDBFE"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“Facilities”</w:t>
      </w:r>
      <w:r>
        <w:rPr>
          <w:rFonts w:ascii="Arial" w:hAnsi="Arial" w:cs="Arial"/>
          <w:sz w:val="24"/>
          <w:szCs w:val="24"/>
        </w:rPr>
        <w:tab/>
        <w:t>those assets or services listed in</w:t>
      </w:r>
    </w:p>
    <w:p w14:paraId="67AD5C90" w14:textId="77777777" w:rsidR="009D7A49" w:rsidRDefault="00E70C7C">
      <w:pPr>
        <w:kinsoku w:val="0"/>
        <w:overflowPunct w:val="0"/>
        <w:autoSpaceDE/>
        <w:autoSpaceDN/>
        <w:adjustRightInd/>
        <w:spacing w:before="199" w:line="274" w:lineRule="exact"/>
        <w:ind w:left="4536"/>
        <w:textAlignment w:val="baseline"/>
        <w:rPr>
          <w:rFonts w:ascii="Arial" w:hAnsi="Arial" w:cs="Arial"/>
          <w:spacing w:val="-2"/>
          <w:sz w:val="24"/>
          <w:szCs w:val="24"/>
        </w:rPr>
      </w:pPr>
      <w:r>
        <w:rPr>
          <w:rFonts w:ascii="Arial" w:hAnsi="Arial" w:cs="Arial"/>
          <w:spacing w:val="-2"/>
          <w:sz w:val="24"/>
          <w:szCs w:val="24"/>
        </w:rPr>
        <w:t xml:space="preserve">Schedule </w:t>
      </w:r>
      <w:proofErr w:type="gramStart"/>
      <w:r>
        <w:rPr>
          <w:rFonts w:ascii="Arial" w:hAnsi="Arial" w:cs="Arial"/>
          <w:spacing w:val="-2"/>
          <w:sz w:val="24"/>
          <w:szCs w:val="24"/>
        </w:rPr>
        <w:t>4;</w:t>
      </w:r>
      <w:proofErr w:type="gramEnd"/>
    </w:p>
    <w:p w14:paraId="00C4F07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“Force Majeure”</w:t>
      </w:r>
      <w:r>
        <w:rPr>
          <w:rFonts w:ascii="Arial" w:hAnsi="Arial" w:cs="Arial"/>
          <w:sz w:val="24"/>
          <w:szCs w:val="24"/>
        </w:rPr>
        <w:tab/>
        <w:t>in relation to a Party, any event or</w:t>
      </w:r>
    </w:p>
    <w:p w14:paraId="1E4A754E"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circumstance which is beyond the reasonable control of that Party, and which results in or causes the failure of that Party to perform any of its obligations under this Agreement including any act of God, strike,</w:t>
      </w:r>
    </w:p>
    <w:p w14:paraId="2982E3EA" w14:textId="77777777" w:rsidR="009D7A49" w:rsidRDefault="00E70C7C">
      <w:pPr>
        <w:tabs>
          <w:tab w:val="left" w:pos="5760"/>
          <w:tab w:val="left" w:pos="6480"/>
          <w:tab w:val="right" w:pos="8496"/>
        </w:tabs>
        <w:kinsoku w:val="0"/>
        <w:overflowPunct w:val="0"/>
        <w:autoSpaceDE/>
        <w:autoSpaceDN/>
        <w:adjustRightInd/>
        <w:spacing w:line="480" w:lineRule="exact"/>
        <w:ind w:left="4536" w:right="144"/>
        <w:jc w:val="both"/>
        <w:textAlignment w:val="baseline"/>
        <w:rPr>
          <w:rFonts w:ascii="Arial" w:hAnsi="Arial" w:cs="Arial"/>
          <w:spacing w:val="-1"/>
          <w:sz w:val="24"/>
          <w:szCs w:val="24"/>
        </w:rPr>
      </w:pPr>
      <w:r>
        <w:rPr>
          <w:rFonts w:ascii="Arial" w:hAnsi="Arial" w:cs="Arial"/>
          <w:spacing w:val="-1"/>
          <w:sz w:val="24"/>
          <w:szCs w:val="24"/>
        </w:rPr>
        <w:t>lockout</w:t>
      </w:r>
      <w:r>
        <w:rPr>
          <w:rFonts w:ascii="Arial" w:hAnsi="Arial" w:cs="Arial"/>
          <w:spacing w:val="-1"/>
          <w:sz w:val="24"/>
          <w:szCs w:val="24"/>
        </w:rPr>
        <w:tab/>
        <w:t>or</w:t>
      </w:r>
      <w:r>
        <w:rPr>
          <w:rFonts w:ascii="Arial" w:hAnsi="Arial" w:cs="Arial"/>
          <w:spacing w:val="-1"/>
          <w:sz w:val="24"/>
          <w:szCs w:val="24"/>
        </w:rPr>
        <w:tab/>
        <w:t>other</w:t>
      </w:r>
      <w:r>
        <w:rPr>
          <w:rFonts w:ascii="Arial" w:hAnsi="Arial" w:cs="Arial"/>
          <w:spacing w:val="-1"/>
          <w:sz w:val="24"/>
          <w:szCs w:val="24"/>
        </w:rPr>
        <w:tab/>
        <w:t>industrial</w:t>
      </w:r>
      <w:r>
        <w:rPr>
          <w:rFonts w:ascii="Arial" w:hAnsi="Arial" w:cs="Arial"/>
          <w:spacing w:val="-1"/>
          <w:sz w:val="24"/>
          <w:szCs w:val="24"/>
        </w:rPr>
        <w:br/>
        <w:t>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w:t>
      </w:r>
    </w:p>
    <w:p w14:paraId="3792EF72" w14:textId="4018FF6A"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w:t>
      </w:r>
      <w:r w:rsidR="00CF7433">
        <w:rPr>
          <w:rFonts w:ascii="Arial" w:hAnsi="Arial" w:cs="Arial"/>
          <w:spacing w:val="-2"/>
        </w:rPr>
        <w:t>6</w:t>
      </w:r>
      <w:r>
        <w:rPr>
          <w:rFonts w:ascii="Arial" w:hAnsi="Arial" w:cs="Arial"/>
          <w:spacing w:val="-2"/>
        </w:rPr>
        <w:t>.</w:t>
      </w:r>
      <w:r w:rsidR="00CF7433">
        <w:rPr>
          <w:rFonts w:ascii="Arial" w:hAnsi="Arial" w:cs="Arial"/>
          <w:spacing w:val="-2"/>
        </w:rPr>
        <w:t>0</w:t>
      </w:r>
    </w:p>
    <w:p w14:paraId="1AF8CB36" w14:textId="77777777" w:rsidR="009D7A49" w:rsidRDefault="00E70C7C">
      <w:pPr>
        <w:kinsoku w:val="0"/>
        <w:overflowPunct w:val="0"/>
        <w:autoSpaceDE/>
        <w:autoSpaceDN/>
        <w:adjustRightInd/>
        <w:spacing w:before="435" w:line="480" w:lineRule="exact"/>
        <w:ind w:left="4608" w:right="72"/>
        <w:jc w:val="both"/>
        <w:textAlignment w:val="baseline"/>
        <w:rPr>
          <w:rFonts w:ascii="Arial" w:hAnsi="Arial" w:cs="Arial"/>
          <w:sz w:val="24"/>
          <w:szCs w:val="24"/>
        </w:rPr>
      </w:pPr>
      <w:r>
        <w:rPr>
          <w:rFonts w:ascii="Arial" w:hAnsi="Arial" w:cs="Arial"/>
          <w:sz w:val="24"/>
          <w:szCs w:val="24"/>
        </w:rPr>
        <w:lastRenderedPageBreak/>
        <w:t xml:space="preserve">environmental problems, explosion, fault or failure of plant and apparatus which could not have been prevented by Good Industry Practice, governmental restraint, Act of Parliament legislation, bye-law, and Directive (not being any order, regulation or directive under Section 32, 33, 34 or 35 of the Act) Provided that lack of funds shall not be interpreted as a cause beyond the reasonable control of that Party and provided, for the avoidance of doubt, that weather conditions which are reasonably to be expected at the location of the event or circumstance are also excluded as not being beyond the reasonable control of that </w:t>
      </w:r>
      <w:r>
        <w:rPr>
          <w:rFonts w:ascii="Arial" w:hAnsi="Arial" w:cs="Arial"/>
          <w:b/>
          <w:bCs/>
          <w:sz w:val="24"/>
          <w:szCs w:val="24"/>
        </w:rPr>
        <w:t>CUSC Party</w:t>
      </w:r>
      <w:r>
        <w:rPr>
          <w:rFonts w:ascii="Arial" w:hAnsi="Arial" w:cs="Arial"/>
          <w:sz w:val="24"/>
          <w:szCs w:val="24"/>
        </w:rPr>
        <w:t>;</w:t>
      </w:r>
    </w:p>
    <w:p w14:paraId="559889DE" w14:textId="77777777" w:rsidR="009D7A49" w:rsidRDefault="00E70C7C">
      <w:pPr>
        <w:tabs>
          <w:tab w:val="right" w:pos="8568"/>
        </w:tabs>
        <w:kinsoku w:val="0"/>
        <w:overflowPunct w:val="0"/>
        <w:autoSpaceDE/>
        <w:autoSpaceDN/>
        <w:adjustRightInd/>
        <w:spacing w:before="439" w:line="281" w:lineRule="exact"/>
        <w:ind w:left="864"/>
        <w:textAlignment w:val="baseline"/>
        <w:rPr>
          <w:rFonts w:ascii="Arial" w:hAnsi="Arial" w:cs="Arial"/>
          <w:sz w:val="24"/>
          <w:szCs w:val="24"/>
        </w:rPr>
      </w:pPr>
      <w:r>
        <w:rPr>
          <w:rFonts w:ascii="Arial" w:hAnsi="Arial" w:cs="Arial"/>
          <w:sz w:val="24"/>
          <w:szCs w:val="24"/>
        </w:rPr>
        <w:t>“Fuel Security Code”</w:t>
      </w:r>
      <w:r>
        <w:rPr>
          <w:rFonts w:ascii="Arial" w:hAnsi="Arial" w:cs="Arial"/>
          <w:sz w:val="24"/>
          <w:szCs w:val="24"/>
        </w:rPr>
        <w:tab/>
        <w:t>the document of that title designated</w:t>
      </w:r>
    </w:p>
    <w:p w14:paraId="57EDECC7" w14:textId="77777777" w:rsidR="009D7A49" w:rsidRDefault="00E70C7C">
      <w:pPr>
        <w:kinsoku w:val="0"/>
        <w:overflowPunct w:val="0"/>
        <w:autoSpaceDE/>
        <w:autoSpaceDN/>
        <w:adjustRightInd/>
        <w:spacing w:line="478" w:lineRule="exact"/>
        <w:ind w:left="4608" w:right="72"/>
        <w:jc w:val="both"/>
        <w:textAlignment w:val="baseline"/>
        <w:rPr>
          <w:rFonts w:ascii="Arial" w:hAnsi="Arial" w:cs="Arial"/>
          <w:sz w:val="24"/>
          <w:szCs w:val="24"/>
        </w:rPr>
      </w:pPr>
      <w:r>
        <w:rPr>
          <w:rFonts w:ascii="Arial" w:hAnsi="Arial" w:cs="Arial"/>
          <w:sz w:val="24"/>
          <w:szCs w:val="24"/>
        </w:rPr>
        <w:t xml:space="preserve">as such by the Secretary of State as from time to time </w:t>
      </w:r>
      <w:proofErr w:type="gramStart"/>
      <w:r>
        <w:rPr>
          <w:rFonts w:ascii="Arial" w:hAnsi="Arial" w:cs="Arial"/>
          <w:sz w:val="24"/>
          <w:szCs w:val="24"/>
        </w:rPr>
        <w:t>amended;</w:t>
      </w:r>
      <w:proofErr w:type="gramEnd"/>
    </w:p>
    <w:p w14:paraId="5DA1740B" w14:textId="77777777" w:rsidR="009D7A49" w:rsidRDefault="00E70C7C">
      <w:pPr>
        <w:tabs>
          <w:tab w:val="right" w:pos="8568"/>
        </w:tabs>
        <w:kinsoku w:val="0"/>
        <w:overflowPunct w:val="0"/>
        <w:autoSpaceDE/>
        <w:autoSpaceDN/>
        <w:adjustRightInd/>
        <w:spacing w:before="443" w:line="281" w:lineRule="exact"/>
        <w:ind w:left="864"/>
        <w:textAlignment w:val="baseline"/>
        <w:rPr>
          <w:rFonts w:ascii="Arial" w:hAnsi="Arial" w:cs="Arial"/>
          <w:sz w:val="24"/>
          <w:szCs w:val="24"/>
        </w:rPr>
      </w:pPr>
      <w:r>
        <w:rPr>
          <w:rFonts w:ascii="Arial" w:hAnsi="Arial" w:cs="Arial"/>
          <w:sz w:val="24"/>
          <w:szCs w:val="24"/>
        </w:rPr>
        <w:t>“Good Industry Practice”</w:t>
      </w:r>
      <w:r>
        <w:rPr>
          <w:rFonts w:ascii="Arial" w:hAnsi="Arial" w:cs="Arial"/>
          <w:sz w:val="24"/>
          <w:szCs w:val="24"/>
        </w:rPr>
        <w:tab/>
        <w:t>in relation to any undertaking and</w:t>
      </w:r>
    </w:p>
    <w:p w14:paraId="15EDBD77"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pacing w:val="16"/>
          <w:sz w:val="24"/>
          <w:szCs w:val="24"/>
        </w:rPr>
      </w:pPr>
      <w:r>
        <w:rPr>
          <w:rFonts w:ascii="Arial" w:hAnsi="Arial" w:cs="Arial"/>
          <w:spacing w:val="16"/>
          <w:sz w:val="24"/>
          <w:szCs w:val="24"/>
        </w:rPr>
        <w:t>any circumstances, the exercise of that degree of skill, diligence, prudence and foresight which would reasonably and ordinarily be expected from a skilled and</w:t>
      </w:r>
    </w:p>
    <w:p w14:paraId="6525C420" w14:textId="22FCFFD1"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w:t>
      </w:r>
      <w:r w:rsidR="00C72D77">
        <w:rPr>
          <w:rFonts w:ascii="Arial" w:hAnsi="Arial" w:cs="Arial"/>
          <w:spacing w:val="-2"/>
        </w:rPr>
        <w:t>6</w:t>
      </w:r>
      <w:r>
        <w:rPr>
          <w:rFonts w:ascii="Arial" w:hAnsi="Arial" w:cs="Arial"/>
          <w:spacing w:val="-2"/>
        </w:rPr>
        <w:t>.0</w:t>
      </w:r>
    </w:p>
    <w:p w14:paraId="74E1E29A" w14:textId="77777777" w:rsidR="009D7A49" w:rsidRDefault="00E70C7C">
      <w:pPr>
        <w:kinsoku w:val="0"/>
        <w:overflowPunct w:val="0"/>
        <w:autoSpaceDE/>
        <w:autoSpaceDN/>
        <w:adjustRightInd/>
        <w:spacing w:before="431" w:line="480" w:lineRule="exact"/>
        <w:ind w:left="4608" w:right="72"/>
        <w:jc w:val="both"/>
        <w:textAlignment w:val="baseline"/>
        <w:rPr>
          <w:rFonts w:ascii="Arial" w:hAnsi="Arial" w:cs="Arial"/>
          <w:sz w:val="24"/>
          <w:szCs w:val="24"/>
        </w:rPr>
      </w:pPr>
      <w:r>
        <w:rPr>
          <w:rFonts w:ascii="Arial" w:hAnsi="Arial" w:cs="Arial"/>
          <w:sz w:val="24"/>
          <w:szCs w:val="24"/>
        </w:rPr>
        <w:lastRenderedPageBreak/>
        <w:t xml:space="preserve">experienced operator engaged in the same type of undertaking under the same or similar </w:t>
      </w:r>
      <w:proofErr w:type="gramStart"/>
      <w:r>
        <w:rPr>
          <w:rFonts w:ascii="Arial" w:hAnsi="Arial" w:cs="Arial"/>
          <w:sz w:val="24"/>
          <w:szCs w:val="24"/>
        </w:rPr>
        <w:t>circumstances;</w:t>
      </w:r>
      <w:proofErr w:type="gramEnd"/>
    </w:p>
    <w:p w14:paraId="18BF2C21"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“Grid Code”</w:t>
      </w:r>
      <w:r>
        <w:rPr>
          <w:rFonts w:ascii="Arial" w:hAnsi="Arial" w:cs="Arial"/>
          <w:sz w:val="24"/>
          <w:szCs w:val="24"/>
        </w:rPr>
        <w:tab/>
        <w:t>the document or documents</w:t>
      </w:r>
    </w:p>
    <w:p w14:paraId="790C9CF7" w14:textId="1E414A3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produced pursuant to condition </w:t>
      </w:r>
      <w:r w:rsidR="00D57B03">
        <w:rPr>
          <w:rFonts w:ascii="Arial" w:hAnsi="Arial" w:cs="Arial"/>
          <w:sz w:val="24"/>
          <w:szCs w:val="24"/>
        </w:rPr>
        <w:t xml:space="preserve">E3 </w:t>
      </w:r>
      <w:r>
        <w:rPr>
          <w:rFonts w:ascii="Arial" w:hAnsi="Arial" w:cs="Arial"/>
          <w:sz w:val="24"/>
          <w:szCs w:val="24"/>
        </w:rPr>
        <w:t xml:space="preserve">of </w:t>
      </w:r>
      <w:r w:rsidR="00385E65">
        <w:rPr>
          <w:rFonts w:ascii="Arial" w:hAnsi="Arial" w:cs="Arial"/>
          <w:sz w:val="24"/>
          <w:szCs w:val="24"/>
        </w:rPr>
        <w:t xml:space="preserve">the </w:t>
      </w:r>
      <w:r w:rsidR="00D57B03">
        <w:rPr>
          <w:rFonts w:ascii="Arial" w:hAnsi="Arial" w:cs="Arial"/>
          <w:sz w:val="24"/>
          <w:szCs w:val="24"/>
        </w:rPr>
        <w:t xml:space="preserve">ESO </w:t>
      </w:r>
      <w:proofErr w:type="spellStart"/>
      <w:r>
        <w:rPr>
          <w:rFonts w:ascii="Arial" w:hAnsi="Arial" w:cs="Arial"/>
          <w:sz w:val="24"/>
          <w:szCs w:val="24"/>
        </w:rPr>
        <w:t>Licence</w:t>
      </w:r>
      <w:proofErr w:type="spellEnd"/>
      <w:r>
        <w:rPr>
          <w:rFonts w:ascii="Arial" w:hAnsi="Arial" w:cs="Arial"/>
          <w:sz w:val="24"/>
          <w:szCs w:val="24"/>
        </w:rPr>
        <w:t xml:space="preserve">, as from time to time revised in accordance with </w:t>
      </w:r>
      <w:r w:rsidR="0070479C">
        <w:rPr>
          <w:rFonts w:ascii="Arial" w:hAnsi="Arial" w:cs="Arial"/>
          <w:sz w:val="24"/>
          <w:szCs w:val="24"/>
        </w:rPr>
        <w:t xml:space="preserve">the </w:t>
      </w:r>
      <w:r w:rsidR="009F7AA0">
        <w:rPr>
          <w:rFonts w:ascii="Arial" w:hAnsi="Arial" w:cs="Arial"/>
          <w:sz w:val="24"/>
          <w:szCs w:val="24"/>
        </w:rPr>
        <w:t>ESO</w:t>
      </w:r>
      <w:r>
        <w:rPr>
          <w:rFonts w:ascii="Arial" w:hAnsi="Arial" w:cs="Arial"/>
          <w:sz w:val="24"/>
          <w:szCs w:val="24"/>
        </w:rPr>
        <w:t xml:space="preserve"> </w:t>
      </w:r>
      <w:proofErr w:type="spellStart"/>
      <w:proofErr w:type="gramStart"/>
      <w:r>
        <w:rPr>
          <w:rFonts w:ascii="Arial" w:hAnsi="Arial" w:cs="Arial"/>
          <w:sz w:val="24"/>
          <w:szCs w:val="24"/>
        </w:rPr>
        <w:t>Licence</w:t>
      </w:r>
      <w:proofErr w:type="spellEnd"/>
      <w:r>
        <w:rPr>
          <w:rFonts w:ascii="Arial" w:hAnsi="Arial" w:cs="Arial"/>
          <w:sz w:val="24"/>
          <w:szCs w:val="24"/>
        </w:rPr>
        <w:t>;</w:t>
      </w:r>
      <w:proofErr w:type="gramEnd"/>
    </w:p>
    <w:p w14:paraId="73EEABA9"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“High Voltage Lines”</w:t>
      </w:r>
      <w:r>
        <w:rPr>
          <w:rFonts w:ascii="Arial" w:hAnsi="Arial" w:cs="Arial"/>
          <w:sz w:val="24"/>
          <w:szCs w:val="24"/>
        </w:rPr>
        <w:tab/>
        <w:t>electric lines of a nominal voltage of</w:t>
      </w:r>
    </w:p>
    <w:p w14:paraId="263C5D05"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1"/>
          <w:sz w:val="24"/>
          <w:szCs w:val="24"/>
        </w:rPr>
      </w:pPr>
      <w:r>
        <w:rPr>
          <w:rFonts w:ascii="Arial" w:hAnsi="Arial" w:cs="Arial"/>
          <w:spacing w:val="-1"/>
          <w:sz w:val="24"/>
          <w:szCs w:val="24"/>
        </w:rPr>
        <w:t xml:space="preserve">or exceeding 132 </w:t>
      </w:r>
      <w:proofErr w:type="gramStart"/>
      <w:r>
        <w:rPr>
          <w:rFonts w:ascii="Arial" w:hAnsi="Arial" w:cs="Arial"/>
          <w:spacing w:val="-1"/>
          <w:sz w:val="24"/>
          <w:szCs w:val="24"/>
        </w:rPr>
        <w:t>kilovolts;</w:t>
      </w:r>
      <w:proofErr w:type="gramEnd"/>
    </w:p>
    <w:p w14:paraId="74C94E92"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“HV”</w:t>
      </w:r>
      <w:r>
        <w:rPr>
          <w:rFonts w:ascii="Arial" w:hAnsi="Arial" w:cs="Arial"/>
          <w:sz w:val="24"/>
          <w:szCs w:val="24"/>
        </w:rPr>
        <w:tab/>
        <w:t>of a nominal voltage exceeding 650</w:t>
      </w:r>
    </w:p>
    <w:p w14:paraId="69D83B5C"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4"/>
          <w:sz w:val="24"/>
          <w:szCs w:val="24"/>
        </w:rPr>
      </w:pPr>
      <w:proofErr w:type="gramStart"/>
      <w:r>
        <w:rPr>
          <w:rFonts w:ascii="Arial" w:hAnsi="Arial" w:cs="Arial"/>
          <w:spacing w:val="4"/>
          <w:sz w:val="24"/>
          <w:szCs w:val="24"/>
        </w:rPr>
        <w:t>volts;</w:t>
      </w:r>
      <w:proofErr w:type="gramEnd"/>
    </w:p>
    <w:p w14:paraId="276A303C"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“Intellectual Property”</w:t>
      </w:r>
      <w:r>
        <w:rPr>
          <w:rFonts w:ascii="Arial" w:hAnsi="Arial" w:cs="Arial"/>
          <w:sz w:val="24"/>
          <w:szCs w:val="24"/>
        </w:rPr>
        <w:tab/>
        <w:t>patents, trademarks, service marks,</w:t>
      </w:r>
    </w:p>
    <w:p w14:paraId="2FC932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rights in designs, trade names, copyrights and topography rights (whether or not any of the same is registered and including applications for registration of any of the same) and rights under </w:t>
      </w:r>
      <w:proofErr w:type="spellStart"/>
      <w:r>
        <w:rPr>
          <w:rFonts w:ascii="Arial" w:hAnsi="Arial" w:cs="Arial"/>
          <w:sz w:val="24"/>
          <w:szCs w:val="24"/>
        </w:rPr>
        <w:t>licences</w:t>
      </w:r>
      <w:proofErr w:type="spellEnd"/>
      <w:r>
        <w:rPr>
          <w:rFonts w:ascii="Arial" w:hAnsi="Arial" w:cs="Arial"/>
          <w:sz w:val="24"/>
          <w:szCs w:val="24"/>
        </w:rPr>
        <w:t xml:space="preserve"> and consents in relation to any of the same and all rights or forms of protection of a similar nature or having equivalent or similar effect to any of the same which may subsist anywhere in the world;</w:t>
      </w:r>
    </w:p>
    <w:p w14:paraId="0876B000" w14:textId="36FBA124"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1"/>
          <w:sz w:val="24"/>
          <w:szCs w:val="24"/>
        </w:rPr>
      </w:pPr>
      <w:r>
        <w:rPr>
          <w:noProof/>
        </w:rPr>
        <mc:AlternateContent>
          <mc:Choice Requires="wps">
            <w:drawing>
              <wp:anchor distT="0" distB="0" distL="0" distR="0" simplePos="0" relativeHeight="251664384" behindDoc="0" locked="0" layoutInCell="0" allowOverlap="1" wp14:anchorId="70C2434D" wp14:editId="3CFC52A7">
                <wp:simplePos x="0" y="0"/>
                <wp:positionH relativeFrom="page">
                  <wp:posOffset>1088390</wp:posOffset>
                </wp:positionH>
                <wp:positionV relativeFrom="page">
                  <wp:posOffset>457835</wp:posOffset>
                </wp:positionV>
                <wp:extent cx="627380" cy="146050"/>
                <wp:effectExtent l="0" t="0" r="0" b="0"/>
                <wp:wrapSquare wrapText="bothSides"/>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2434D" id="Text Box 8" o:spid="_x0000_s1029" type="#_x0000_t202" style="position:absolute;margin-left:85.7pt;margin-top:36.05pt;width:49.4pt;height:11.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fp+AEAAN0DAAAOAAAAZHJzL2Uyb0RvYy54bWysU1Fv0zAQfkfiP1h+p0k7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5fXVNEUmj5d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OyMF+n4AQAA3QMAAA4AAAAAAAAAAAAAAAAALgIA&#10;AGRycy9lMm9Eb2MueG1sUEsBAi0AFAAGAAgAAAAhAG7XaFHdAAAACQEAAA8AAAAAAAAAAAAAAAAA&#10;UgQAAGRycy9kb3ducmV2LnhtbFBLBQYAAAAABAAEAPMAAABcBQAAAAA=&#10;" o:allowincell="f" stroked="f">
                <v:fill opacity="0"/>
                <v:textbox inset="0,0,0,0">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1"/>
          <w:sz w:val="24"/>
          <w:szCs w:val="24"/>
        </w:rPr>
        <w:t>“</w:t>
      </w:r>
      <w:proofErr w:type="spellStart"/>
      <w:r>
        <w:rPr>
          <w:rFonts w:ascii="Arial" w:hAnsi="Arial" w:cs="Arial"/>
          <w:spacing w:val="11"/>
          <w:sz w:val="24"/>
          <w:szCs w:val="24"/>
        </w:rPr>
        <w:t>Licence</w:t>
      </w:r>
      <w:proofErr w:type="spellEnd"/>
      <w:r>
        <w:rPr>
          <w:rFonts w:ascii="Arial" w:hAnsi="Arial" w:cs="Arial"/>
          <w:spacing w:val="11"/>
          <w:sz w:val="24"/>
          <w:szCs w:val="24"/>
        </w:rPr>
        <w:t>”</w:t>
      </w:r>
      <w:r>
        <w:rPr>
          <w:rFonts w:ascii="Arial" w:hAnsi="Arial" w:cs="Arial"/>
          <w:spacing w:val="11"/>
          <w:sz w:val="24"/>
          <w:szCs w:val="24"/>
        </w:rPr>
        <w:tab/>
        <w:t xml:space="preserve">any </w:t>
      </w:r>
      <w:proofErr w:type="spellStart"/>
      <w:r>
        <w:rPr>
          <w:rFonts w:ascii="Arial" w:hAnsi="Arial" w:cs="Arial"/>
          <w:spacing w:val="11"/>
          <w:sz w:val="24"/>
          <w:szCs w:val="24"/>
        </w:rPr>
        <w:t>licence</w:t>
      </w:r>
      <w:proofErr w:type="spellEnd"/>
      <w:r>
        <w:rPr>
          <w:rFonts w:ascii="Arial" w:hAnsi="Arial" w:cs="Arial"/>
          <w:spacing w:val="11"/>
          <w:sz w:val="24"/>
          <w:szCs w:val="24"/>
        </w:rPr>
        <w:t xml:space="preserve"> granted pursuant to</w:t>
      </w:r>
    </w:p>
    <w:p w14:paraId="4C4A9B9C"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65407E92" w14:textId="77777777" w:rsidR="009D7A49" w:rsidRDefault="00E70C7C">
      <w:pPr>
        <w:tabs>
          <w:tab w:val="left" w:pos="3672"/>
          <w:tab w:val="left" w:pos="4680"/>
        </w:tabs>
        <w:kinsoku w:val="0"/>
        <w:overflowPunct w:val="0"/>
        <w:autoSpaceDE/>
        <w:autoSpaceDN/>
        <w:adjustRightInd/>
        <w:spacing w:before="442" w:line="281" w:lineRule="exact"/>
        <w:textAlignment w:val="baseline"/>
        <w:rPr>
          <w:rFonts w:ascii="Arial" w:hAnsi="Arial" w:cs="Arial"/>
          <w:sz w:val="24"/>
          <w:szCs w:val="24"/>
        </w:rPr>
      </w:pPr>
      <w:r>
        <w:rPr>
          <w:rFonts w:ascii="Arial" w:hAnsi="Arial" w:cs="Arial"/>
          <w:sz w:val="24"/>
          <w:szCs w:val="24"/>
        </w:rPr>
        <w:lastRenderedPageBreak/>
        <w:t>“Location Manager”</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76448B24"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“Low Voltage” or “LV”</w:t>
      </w:r>
      <w:r>
        <w:rPr>
          <w:rFonts w:ascii="Arial" w:hAnsi="Arial" w:cs="Arial"/>
          <w:sz w:val="24"/>
          <w:szCs w:val="24"/>
        </w:rPr>
        <w:tab/>
        <w:t>means a voltage not exceeding 250</w:t>
      </w:r>
    </w:p>
    <w:p w14:paraId="3E9AD7B1"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3"/>
          <w:sz w:val="24"/>
          <w:szCs w:val="24"/>
        </w:rPr>
      </w:pPr>
      <w:proofErr w:type="gramStart"/>
      <w:r>
        <w:rPr>
          <w:rFonts w:ascii="Arial" w:hAnsi="Arial" w:cs="Arial"/>
          <w:spacing w:val="13"/>
          <w:sz w:val="24"/>
          <w:szCs w:val="24"/>
        </w:rPr>
        <w:t>volts;</w:t>
      </w:r>
      <w:proofErr w:type="gramEnd"/>
    </w:p>
    <w:p w14:paraId="555185A1"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2"/>
          <w:sz w:val="24"/>
          <w:szCs w:val="24"/>
        </w:rPr>
      </w:pPr>
      <w:r>
        <w:rPr>
          <w:rFonts w:ascii="Arial" w:hAnsi="Arial" w:cs="Arial"/>
          <w:spacing w:val="-2"/>
          <w:sz w:val="24"/>
          <w:szCs w:val="24"/>
        </w:rPr>
        <w:t xml:space="preserve">“Medium Voltage” </w:t>
      </w:r>
      <w:proofErr w:type="gramStart"/>
      <w:r>
        <w:rPr>
          <w:rFonts w:ascii="Arial" w:hAnsi="Arial" w:cs="Arial"/>
          <w:spacing w:val="-2"/>
          <w:sz w:val="24"/>
          <w:szCs w:val="24"/>
        </w:rPr>
        <w:t>or ”MV</w:t>
      </w:r>
      <w:proofErr w:type="gramEnd"/>
      <w:r>
        <w:rPr>
          <w:rFonts w:ascii="Arial" w:hAnsi="Arial" w:cs="Arial"/>
          <w:spacing w:val="-2"/>
          <w:sz w:val="24"/>
          <w:szCs w:val="24"/>
        </w:rPr>
        <w:t>”</w:t>
      </w:r>
      <w:r>
        <w:rPr>
          <w:rFonts w:ascii="Arial" w:hAnsi="Arial" w:cs="Arial"/>
          <w:spacing w:val="-2"/>
          <w:sz w:val="24"/>
          <w:szCs w:val="24"/>
        </w:rPr>
        <w:tab/>
        <w:t>means a voltage exceeding 250 volts</w:t>
      </w:r>
    </w:p>
    <w:p w14:paraId="338053A5" w14:textId="77777777" w:rsidR="009D7A49" w:rsidRDefault="00E70C7C">
      <w:pPr>
        <w:kinsoku w:val="0"/>
        <w:overflowPunct w:val="0"/>
        <w:autoSpaceDE/>
        <w:autoSpaceDN/>
        <w:adjustRightInd/>
        <w:spacing w:before="199" w:line="278" w:lineRule="exact"/>
        <w:ind w:left="3672"/>
        <w:textAlignment w:val="baseline"/>
        <w:rPr>
          <w:rFonts w:ascii="Arial" w:hAnsi="Arial" w:cs="Arial"/>
          <w:sz w:val="24"/>
          <w:szCs w:val="24"/>
        </w:rPr>
      </w:pPr>
      <w:r>
        <w:rPr>
          <w:rFonts w:ascii="Arial" w:hAnsi="Arial" w:cs="Arial"/>
          <w:sz w:val="24"/>
          <w:szCs w:val="24"/>
        </w:rPr>
        <w:t xml:space="preserve">but not exceeding 650 </w:t>
      </w:r>
      <w:proofErr w:type="gramStart"/>
      <w:r>
        <w:rPr>
          <w:rFonts w:ascii="Arial" w:hAnsi="Arial" w:cs="Arial"/>
          <w:sz w:val="24"/>
          <w:szCs w:val="24"/>
        </w:rPr>
        <w:t>volts;</w:t>
      </w:r>
      <w:proofErr w:type="gramEnd"/>
    </w:p>
    <w:p w14:paraId="5D15B8D5"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3"/>
          <w:sz w:val="24"/>
          <w:szCs w:val="24"/>
        </w:rPr>
      </w:pPr>
      <w:r>
        <w:rPr>
          <w:rFonts w:ascii="Arial" w:hAnsi="Arial" w:cs="Arial"/>
          <w:spacing w:val="3"/>
          <w:sz w:val="24"/>
          <w:szCs w:val="24"/>
        </w:rPr>
        <w:t>“Modification”</w:t>
      </w:r>
      <w:r>
        <w:rPr>
          <w:rFonts w:ascii="Arial" w:hAnsi="Arial" w:cs="Arial"/>
          <w:spacing w:val="3"/>
          <w:sz w:val="24"/>
          <w:szCs w:val="24"/>
        </w:rPr>
        <w:tab/>
        <w:t>any alteration to or replacement of</w:t>
      </w:r>
    </w:p>
    <w:p w14:paraId="25609FB1" w14:textId="77777777" w:rsidR="009D7A49" w:rsidRDefault="00E70C7C">
      <w:pPr>
        <w:kinsoku w:val="0"/>
        <w:overflowPunct w:val="0"/>
        <w:autoSpaceDE/>
        <w:autoSpaceDN/>
        <w:adjustRightInd/>
        <w:spacing w:after="234" w:line="479" w:lineRule="exact"/>
        <w:ind w:left="3672"/>
        <w:jc w:val="both"/>
        <w:textAlignment w:val="baseline"/>
        <w:rPr>
          <w:rFonts w:ascii="Arial" w:hAnsi="Arial" w:cs="Arial"/>
          <w:sz w:val="24"/>
          <w:szCs w:val="24"/>
        </w:rPr>
      </w:pPr>
      <w:r>
        <w:rPr>
          <w:rFonts w:ascii="Arial" w:hAnsi="Arial" w:cs="Arial"/>
          <w:sz w:val="24"/>
          <w:szCs w:val="24"/>
        </w:rPr>
        <w:t xml:space="preserve">RTL Assets pursuant to clause 3.1 of this Agreement and “Modify” and “Modified” shall be construed </w:t>
      </w:r>
      <w:proofErr w:type="gramStart"/>
      <w:r>
        <w:rPr>
          <w:rFonts w:ascii="Arial" w:hAnsi="Arial" w:cs="Arial"/>
          <w:sz w:val="24"/>
          <w:szCs w:val="24"/>
        </w:rPr>
        <w:t>accordingly;</w:t>
      </w:r>
      <w:proofErr w:type="gramEnd"/>
    </w:p>
    <w:p w14:paraId="06DB1AC0"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597"/>
        <w:gridCol w:w="4103"/>
      </w:tblGrid>
      <w:tr w:rsidR="009D7A49" w14:paraId="548141C3" w14:textId="77777777">
        <w:trPr>
          <w:trHeight w:hRule="exact" w:val="6452"/>
        </w:trPr>
        <w:tc>
          <w:tcPr>
            <w:tcW w:w="3597" w:type="dxa"/>
            <w:tcBorders>
              <w:top w:val="nil"/>
              <w:left w:val="nil"/>
              <w:bottom w:val="nil"/>
              <w:right w:val="nil"/>
            </w:tcBorders>
          </w:tcPr>
          <w:p w14:paraId="1E9DFC3D" w14:textId="77777777" w:rsidR="009D7A49" w:rsidRDefault="00E70C7C">
            <w:pPr>
              <w:tabs>
                <w:tab w:val="right" w:pos="3456"/>
              </w:tabs>
              <w:kinsoku w:val="0"/>
              <w:overflowPunct w:val="0"/>
              <w:autoSpaceDE/>
              <w:autoSpaceDN/>
              <w:adjustRightInd/>
              <w:spacing w:line="264" w:lineRule="exact"/>
              <w:textAlignment w:val="baseline"/>
              <w:rPr>
                <w:rFonts w:ascii="Arial" w:hAnsi="Arial" w:cs="Arial"/>
                <w:sz w:val="24"/>
                <w:szCs w:val="24"/>
              </w:rPr>
            </w:pPr>
            <w:r>
              <w:rPr>
                <w:rFonts w:ascii="Arial" w:hAnsi="Arial" w:cs="Arial"/>
                <w:sz w:val="24"/>
                <w:szCs w:val="24"/>
              </w:rPr>
              <w:t>“National</w:t>
            </w:r>
            <w:r>
              <w:rPr>
                <w:rFonts w:ascii="Arial" w:hAnsi="Arial" w:cs="Arial"/>
                <w:sz w:val="24"/>
                <w:szCs w:val="24"/>
              </w:rPr>
              <w:tab/>
              <w:t>Electricity</w:t>
            </w:r>
          </w:p>
          <w:p w14:paraId="2DE26463" w14:textId="77777777" w:rsidR="009D7A49" w:rsidRDefault="00E70C7C">
            <w:pPr>
              <w:kinsoku w:val="0"/>
              <w:overflowPunct w:val="0"/>
              <w:autoSpaceDE/>
              <w:autoSpaceDN/>
              <w:adjustRightInd/>
              <w:spacing w:before="241" w:after="5698" w:line="239" w:lineRule="exact"/>
              <w:textAlignment w:val="baseline"/>
              <w:rPr>
                <w:rFonts w:ascii="Arial" w:hAnsi="Arial" w:cs="Arial"/>
                <w:sz w:val="24"/>
                <w:szCs w:val="24"/>
              </w:rPr>
            </w:pPr>
            <w:r>
              <w:rPr>
                <w:rFonts w:ascii="Arial" w:hAnsi="Arial" w:cs="Arial"/>
                <w:sz w:val="24"/>
                <w:szCs w:val="24"/>
              </w:rPr>
              <w:t>Transmission System”</w:t>
            </w:r>
          </w:p>
        </w:tc>
        <w:tc>
          <w:tcPr>
            <w:tcW w:w="4103" w:type="dxa"/>
            <w:tcBorders>
              <w:top w:val="nil"/>
              <w:left w:val="nil"/>
              <w:bottom w:val="nil"/>
              <w:right w:val="nil"/>
            </w:tcBorders>
          </w:tcPr>
          <w:p w14:paraId="6131F497" w14:textId="77777777" w:rsidR="009D7A49" w:rsidRDefault="00E70C7C">
            <w:pPr>
              <w:kinsoku w:val="0"/>
              <w:overflowPunct w:val="0"/>
              <w:autoSpaceDE/>
              <w:autoSpaceDN/>
              <w:adjustRightInd/>
              <w:spacing w:line="460" w:lineRule="exact"/>
              <w:ind w:left="108"/>
              <w:jc w:val="both"/>
              <w:textAlignment w:val="baseline"/>
              <w:rPr>
                <w:rFonts w:ascii="Arial" w:hAnsi="Arial" w:cs="Arial"/>
                <w:sz w:val="24"/>
                <w:szCs w:val="24"/>
              </w:rPr>
            </w:pPr>
            <w:r>
              <w:rPr>
                <w:rFonts w:ascii="Arial" w:hAnsi="Arial" w:cs="Arial"/>
                <w:sz w:val="24"/>
                <w:szCs w:val="24"/>
              </w:rPr>
              <w:t>the system consisting (wholly or mainly) of high voltage electric wires owned or operated by transmission licensees within Great Britain and Offshore and used for the transmission of electricity from one power station to a sub-station or to another power station or between sub-stations or to or from any external interconnection and includes any electrical plant or apparatus or meters owned or operated by any transmission licensee within Great Britain and Offshore in connection</w:t>
            </w:r>
          </w:p>
        </w:tc>
      </w:tr>
    </w:tbl>
    <w:p w14:paraId="7DC4A7CF" w14:textId="77777777" w:rsidR="009D7A49" w:rsidRDefault="009D7A49">
      <w:pPr>
        <w:kinsoku w:val="0"/>
        <w:overflowPunct w:val="0"/>
        <w:autoSpaceDE/>
        <w:autoSpaceDN/>
        <w:adjustRightInd/>
        <w:spacing w:after="794" w:line="20" w:lineRule="exact"/>
        <w:textAlignment w:val="baseline"/>
        <w:rPr>
          <w:sz w:val="24"/>
          <w:szCs w:val="24"/>
        </w:rPr>
      </w:pPr>
    </w:p>
    <w:p w14:paraId="43A7B1C5" w14:textId="77777777" w:rsidR="009D7A49" w:rsidRDefault="00E70C7C">
      <w:pPr>
        <w:kinsoku w:val="0"/>
        <w:overflowPunct w:val="0"/>
        <w:autoSpaceDE/>
        <w:autoSpaceDN/>
        <w:adjustRightInd/>
        <w:spacing w:before="433" w:line="480" w:lineRule="exact"/>
        <w:ind w:left="4608" w:right="72"/>
        <w:jc w:val="both"/>
        <w:textAlignment w:val="baseline"/>
        <w:rPr>
          <w:rFonts w:ascii="Arial" w:hAnsi="Arial" w:cs="Arial"/>
          <w:sz w:val="24"/>
          <w:szCs w:val="24"/>
        </w:rPr>
      </w:pPr>
      <w:r>
        <w:rPr>
          <w:rFonts w:ascii="Arial" w:hAnsi="Arial" w:cs="Arial"/>
          <w:sz w:val="24"/>
          <w:szCs w:val="24"/>
        </w:rPr>
        <w:t xml:space="preserve">with the transmission of electricity but </w:t>
      </w:r>
      <w:proofErr w:type="gramStart"/>
      <w:r>
        <w:rPr>
          <w:rFonts w:ascii="Arial" w:hAnsi="Arial" w:cs="Arial"/>
          <w:sz w:val="24"/>
          <w:szCs w:val="24"/>
        </w:rPr>
        <w:t>shall</w:t>
      </w:r>
      <w:proofErr w:type="gramEnd"/>
      <w:r>
        <w:rPr>
          <w:rFonts w:ascii="Arial" w:hAnsi="Arial" w:cs="Arial"/>
          <w:sz w:val="24"/>
          <w:szCs w:val="24"/>
        </w:rPr>
        <w:t xml:space="preserve"> not include Remote </w:t>
      </w:r>
      <w:r>
        <w:rPr>
          <w:rFonts w:ascii="Arial" w:hAnsi="Arial" w:cs="Arial"/>
          <w:sz w:val="24"/>
          <w:szCs w:val="24"/>
        </w:rPr>
        <w:lastRenderedPageBreak/>
        <w:t xml:space="preserve">Transmission </w:t>
      </w:r>
      <w:proofErr w:type="gramStart"/>
      <w:r>
        <w:rPr>
          <w:rFonts w:ascii="Arial" w:hAnsi="Arial" w:cs="Arial"/>
          <w:sz w:val="24"/>
          <w:szCs w:val="24"/>
        </w:rPr>
        <w:t>Assets;</w:t>
      </w:r>
      <w:proofErr w:type="gramEnd"/>
    </w:p>
    <w:p w14:paraId="135BAA03"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“NGET”</w:t>
      </w:r>
      <w:r>
        <w:rPr>
          <w:rFonts w:ascii="Arial" w:hAnsi="Arial" w:cs="Arial"/>
          <w:sz w:val="24"/>
          <w:szCs w:val="24"/>
        </w:rPr>
        <w:tab/>
        <w:t>means National Grid Electricity</w:t>
      </w:r>
    </w:p>
    <w:p w14:paraId="3E95E798" w14:textId="77777777" w:rsidR="009D7A49" w:rsidRDefault="00E70C7C">
      <w:pPr>
        <w:kinsoku w:val="0"/>
        <w:overflowPunct w:val="0"/>
        <w:autoSpaceDE/>
        <w:autoSpaceDN/>
        <w:adjustRightInd/>
        <w:spacing w:line="479" w:lineRule="exact"/>
        <w:ind w:left="4608"/>
        <w:textAlignment w:val="baseline"/>
        <w:rPr>
          <w:rFonts w:ascii="Arial" w:hAnsi="Arial" w:cs="Arial"/>
          <w:sz w:val="24"/>
          <w:szCs w:val="24"/>
        </w:rPr>
      </w:pPr>
      <w:r>
        <w:rPr>
          <w:rFonts w:ascii="Arial" w:hAnsi="Arial" w:cs="Arial"/>
          <w:sz w:val="24"/>
          <w:szCs w:val="24"/>
        </w:rPr>
        <w:t>Transmission plc (Company number 02366977) with registered office at 1</w:t>
      </w:r>
      <w:r>
        <w:rPr>
          <w:rFonts w:ascii="Arial" w:hAnsi="Arial" w:cs="Arial"/>
          <w:sz w:val="24"/>
          <w:szCs w:val="24"/>
        </w:rPr>
        <w:softHyphen/>
        <w:t xml:space="preserve">3 Strand, London, WC2N </w:t>
      </w:r>
      <w:proofErr w:type="gramStart"/>
      <w:r>
        <w:rPr>
          <w:rFonts w:ascii="Arial" w:hAnsi="Arial" w:cs="Arial"/>
          <w:sz w:val="24"/>
          <w:szCs w:val="24"/>
        </w:rPr>
        <w:t>5EH;</w:t>
      </w:r>
      <w:proofErr w:type="gramEnd"/>
    </w:p>
    <w:p w14:paraId="17E27608"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w:t>
      </w:r>
      <w:r>
        <w:rPr>
          <w:rFonts w:ascii="Arial" w:hAnsi="Arial" w:cs="Arial"/>
          <w:sz w:val="24"/>
          <w:szCs w:val="24"/>
        </w:rPr>
        <w:tab/>
        <w:t>Means, wholly or partly, in the</w:t>
      </w:r>
    </w:p>
    <w:p w14:paraId="65D6D324"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Offshore Waters and when used in conjunction with another term and the terms together are not otherwise defined means that the associated term is to be read accordingly.</w:t>
      </w:r>
    </w:p>
    <w:p w14:paraId="7D6EFBCB"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 Platform”</w:t>
      </w:r>
      <w:r>
        <w:rPr>
          <w:rFonts w:ascii="Arial" w:hAnsi="Arial" w:cs="Arial"/>
          <w:sz w:val="24"/>
          <w:szCs w:val="24"/>
        </w:rPr>
        <w:tab/>
        <w:t>a single structure comprising of Plant</w:t>
      </w:r>
    </w:p>
    <w:p w14:paraId="25BE94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and Apparatus located Offshore which includes one or more Offshore Grid Entry Points and which is more particularly described in Schedule 2</w:t>
      </w:r>
    </w:p>
    <w:p w14:paraId="1B4B599D" w14:textId="77777777" w:rsidR="009D7A49" w:rsidRDefault="00E70C7C">
      <w:pPr>
        <w:tabs>
          <w:tab w:val="right" w:pos="8568"/>
        </w:tabs>
        <w:kinsoku w:val="0"/>
        <w:overflowPunct w:val="0"/>
        <w:autoSpaceDE/>
        <w:autoSpaceDN/>
        <w:adjustRightInd/>
        <w:spacing w:before="483" w:line="239" w:lineRule="exact"/>
        <w:ind w:left="864"/>
        <w:textAlignment w:val="baseline"/>
        <w:rPr>
          <w:rFonts w:ascii="Arial" w:hAnsi="Arial" w:cs="Arial"/>
          <w:sz w:val="24"/>
          <w:szCs w:val="24"/>
        </w:rPr>
      </w:pPr>
      <w:r>
        <w:rPr>
          <w:rFonts w:ascii="Arial" w:hAnsi="Arial" w:cs="Arial"/>
          <w:sz w:val="24"/>
          <w:szCs w:val="24"/>
        </w:rPr>
        <w:t>“Offshore Waters”</w:t>
      </w:r>
      <w:r>
        <w:rPr>
          <w:rFonts w:ascii="Arial" w:hAnsi="Arial" w:cs="Arial"/>
          <w:sz w:val="24"/>
          <w:szCs w:val="24"/>
        </w:rPr>
        <w:tab/>
        <w:t>has the meaning given to “offshore</w:t>
      </w:r>
    </w:p>
    <w:p w14:paraId="34B98C24" w14:textId="77777777" w:rsidR="009D7A49" w:rsidRDefault="00E70C7C">
      <w:pPr>
        <w:kinsoku w:val="0"/>
        <w:overflowPunct w:val="0"/>
        <w:autoSpaceDE/>
        <w:autoSpaceDN/>
        <w:adjustRightInd/>
        <w:spacing w:line="479" w:lineRule="exact"/>
        <w:ind w:left="4608"/>
        <w:textAlignment w:val="baseline"/>
        <w:rPr>
          <w:rFonts w:ascii="Arial" w:hAnsi="Arial" w:cs="Arial"/>
          <w:spacing w:val="1"/>
          <w:sz w:val="24"/>
          <w:szCs w:val="24"/>
        </w:rPr>
      </w:pPr>
      <w:r>
        <w:rPr>
          <w:rFonts w:ascii="Arial" w:hAnsi="Arial" w:cs="Arial"/>
          <w:spacing w:val="1"/>
          <w:sz w:val="24"/>
          <w:szCs w:val="24"/>
        </w:rPr>
        <w:t>waters” in Section 90(9) of the Energy Act 2004</w:t>
      </w:r>
    </w:p>
    <w:p w14:paraId="4D420C15"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“Party”</w:t>
      </w:r>
      <w:r>
        <w:rPr>
          <w:rFonts w:ascii="Arial" w:hAnsi="Arial" w:cs="Arial"/>
          <w:sz w:val="24"/>
          <w:szCs w:val="24"/>
        </w:rPr>
        <w:tab/>
        <w:t>each person for the time being and</w:t>
      </w:r>
    </w:p>
    <w:p w14:paraId="79D654A5"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from </w:t>
      </w:r>
      <w:proofErr w:type="gramStart"/>
      <w:r>
        <w:rPr>
          <w:rFonts w:ascii="Arial" w:hAnsi="Arial" w:cs="Arial"/>
          <w:sz w:val="24"/>
          <w:szCs w:val="24"/>
        </w:rPr>
        <w:t>time to time</w:t>
      </w:r>
      <w:proofErr w:type="gramEnd"/>
      <w:r>
        <w:rPr>
          <w:rFonts w:ascii="Arial" w:hAnsi="Arial" w:cs="Arial"/>
          <w:sz w:val="24"/>
          <w:szCs w:val="24"/>
        </w:rPr>
        <w:t xml:space="preserve"> party to this Agreement and any successor(s) in title to, or permitted assign(s) of, such </w:t>
      </w:r>
      <w:proofErr w:type="gramStart"/>
      <w:r>
        <w:rPr>
          <w:rFonts w:ascii="Arial" w:hAnsi="Arial" w:cs="Arial"/>
          <w:sz w:val="24"/>
          <w:szCs w:val="24"/>
        </w:rPr>
        <w:t>person;</w:t>
      </w:r>
      <w:proofErr w:type="gramEnd"/>
    </w:p>
    <w:p w14:paraId="069D225E" w14:textId="70396848" w:rsidR="009D7A49" w:rsidRDefault="00E70C7C">
      <w:pPr>
        <w:tabs>
          <w:tab w:val="left" w:pos="3672"/>
        </w:tabs>
        <w:kinsoku w:val="0"/>
        <w:overflowPunct w:val="0"/>
        <w:autoSpaceDE/>
        <w:autoSpaceDN/>
        <w:adjustRightInd/>
        <w:spacing w:before="634" w:line="277" w:lineRule="exact"/>
        <w:jc w:val="both"/>
        <w:textAlignment w:val="baseline"/>
        <w:rPr>
          <w:rFonts w:ascii="Arial" w:hAnsi="Arial" w:cs="Arial"/>
          <w:sz w:val="24"/>
          <w:szCs w:val="24"/>
        </w:rPr>
      </w:pPr>
      <w:r>
        <w:rPr>
          <w:noProof/>
        </w:rPr>
        <mc:AlternateContent>
          <mc:Choice Requires="wps">
            <w:drawing>
              <wp:anchor distT="0" distB="0" distL="0" distR="0" simplePos="0" relativeHeight="251665408" behindDoc="0" locked="0" layoutInCell="0" allowOverlap="1" wp14:anchorId="679CD6FC" wp14:editId="03FBDC27">
                <wp:simplePos x="0" y="0"/>
                <wp:positionH relativeFrom="page">
                  <wp:posOffset>1088390</wp:posOffset>
                </wp:positionH>
                <wp:positionV relativeFrom="page">
                  <wp:posOffset>457835</wp:posOffset>
                </wp:positionV>
                <wp:extent cx="627380" cy="146050"/>
                <wp:effectExtent l="0" t="0" r="0" b="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CD6FC" id="Text Box 9" o:spid="_x0000_s1030" type="#_x0000_t202" style="position:absolute;left:0;text-align:left;margin-left:85.7pt;margin-top:36.05pt;width:49.4pt;height:1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Ka+AEAAN0DAAAOAAAAZHJzL2Uyb0RvYy54bWysU1Fv0zAQfkfiP1h+p0nL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a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LRXMpr4AQAA3QMAAA4AAAAAAAAAAAAAAAAALgIA&#10;AGRycy9lMm9Eb2MueG1sUEsBAi0AFAAGAAgAAAAhAG7XaFHdAAAACQEAAA8AAAAAAAAAAAAAAAAA&#10;UgQAAGRycy9kb3ducmV2LnhtbFBLBQYAAAAABAAEAPMAAABcBQAAAAA=&#10;" o:allowincell="f" stroked="f">
                <v:fill opacity="0"/>
                <v:textbox inset="0,0,0,0">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“Permitted Purpose”</w:t>
      </w:r>
      <w:r>
        <w:rPr>
          <w:rFonts w:ascii="Arial" w:hAnsi="Arial" w:cs="Arial"/>
          <w:sz w:val="24"/>
          <w:szCs w:val="24"/>
        </w:rPr>
        <w:tab/>
        <w:t>means the maintenance, inspection,</w:t>
      </w:r>
    </w:p>
    <w:p w14:paraId="553C1EFA" w14:textId="77777777" w:rsidR="009D7A49" w:rsidRDefault="00E70C7C">
      <w:pPr>
        <w:tabs>
          <w:tab w:val="left" w:pos="5040"/>
          <w:tab w:val="right" w:pos="7632"/>
        </w:tabs>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testing,</w:t>
      </w:r>
      <w:r>
        <w:rPr>
          <w:rFonts w:ascii="Arial" w:hAnsi="Arial" w:cs="Arial"/>
          <w:sz w:val="24"/>
          <w:szCs w:val="24"/>
        </w:rPr>
        <w:tab/>
        <w:t>removal,</w:t>
      </w:r>
      <w:r>
        <w:rPr>
          <w:rFonts w:ascii="Arial" w:hAnsi="Arial" w:cs="Arial"/>
          <w:sz w:val="24"/>
          <w:szCs w:val="24"/>
        </w:rPr>
        <w:tab/>
        <w:t>operation,</w:t>
      </w:r>
      <w:r>
        <w:rPr>
          <w:rFonts w:ascii="Arial" w:hAnsi="Arial" w:cs="Arial"/>
          <w:sz w:val="24"/>
          <w:szCs w:val="24"/>
        </w:rPr>
        <w:br/>
      </w:r>
      <w:r>
        <w:rPr>
          <w:rFonts w:ascii="Arial" w:hAnsi="Arial" w:cs="Arial"/>
          <w:sz w:val="24"/>
          <w:szCs w:val="24"/>
        </w:rPr>
        <w:lastRenderedPageBreak/>
        <w:t xml:space="preserve">modification or repair of the RTL </w:t>
      </w:r>
      <w:proofErr w:type="gramStart"/>
      <w:r>
        <w:rPr>
          <w:rFonts w:ascii="Arial" w:hAnsi="Arial" w:cs="Arial"/>
          <w:sz w:val="24"/>
          <w:szCs w:val="24"/>
        </w:rPr>
        <w:t>Assets;</w:t>
      </w:r>
      <w:proofErr w:type="gramEnd"/>
    </w:p>
    <w:p w14:paraId="7E7D4AD0" w14:textId="77777777" w:rsidR="009D7A49" w:rsidRDefault="00E70C7C">
      <w:pPr>
        <w:tabs>
          <w:tab w:val="left" w:pos="3672"/>
        </w:tabs>
        <w:kinsoku w:val="0"/>
        <w:overflowPunct w:val="0"/>
        <w:autoSpaceDE/>
        <w:autoSpaceDN/>
        <w:adjustRightInd/>
        <w:spacing w:before="327" w:line="359" w:lineRule="exact"/>
        <w:textAlignment w:val="baseline"/>
        <w:rPr>
          <w:rFonts w:ascii="Arial" w:hAnsi="Arial" w:cs="Arial"/>
          <w:spacing w:val="-2"/>
          <w:sz w:val="24"/>
          <w:szCs w:val="24"/>
        </w:rPr>
      </w:pPr>
      <w:r>
        <w:rPr>
          <w:rFonts w:ascii="Arial" w:hAnsi="Arial" w:cs="Arial"/>
          <w:spacing w:val="-2"/>
          <w:sz w:val="24"/>
          <w:szCs w:val="24"/>
        </w:rPr>
        <w:t>“Plant”</w:t>
      </w:r>
      <w:r>
        <w:rPr>
          <w:rFonts w:ascii="Arial" w:hAnsi="Arial" w:cs="Arial"/>
          <w:spacing w:val="-2"/>
          <w:sz w:val="24"/>
          <w:szCs w:val="24"/>
        </w:rPr>
        <w:tab/>
        <w:t>fixed and moveable items used in the</w:t>
      </w:r>
    </w:p>
    <w:p w14:paraId="27AC0048" w14:textId="77777777" w:rsidR="009D7A49" w:rsidRDefault="00E70C7C">
      <w:pPr>
        <w:kinsoku w:val="0"/>
        <w:overflowPunct w:val="0"/>
        <w:autoSpaceDE/>
        <w:autoSpaceDN/>
        <w:adjustRightInd/>
        <w:spacing w:before="34" w:line="480" w:lineRule="exact"/>
        <w:ind w:left="3672"/>
        <w:textAlignment w:val="baseline"/>
        <w:rPr>
          <w:rFonts w:ascii="Arial" w:hAnsi="Arial" w:cs="Arial"/>
          <w:sz w:val="24"/>
          <w:szCs w:val="24"/>
        </w:rPr>
      </w:pPr>
      <w:r>
        <w:rPr>
          <w:rFonts w:ascii="Arial" w:hAnsi="Arial" w:cs="Arial"/>
          <w:sz w:val="24"/>
          <w:szCs w:val="24"/>
        </w:rPr>
        <w:t>generation and/or supply and/or transmission of electricity other than</w:t>
      </w:r>
    </w:p>
    <w:p w14:paraId="0C93813B" w14:textId="77777777" w:rsidR="009D7A49" w:rsidRDefault="00E70C7C">
      <w:pPr>
        <w:kinsoku w:val="0"/>
        <w:overflowPunct w:val="0"/>
        <w:autoSpaceDE/>
        <w:autoSpaceDN/>
        <w:adjustRightInd/>
        <w:spacing w:before="203" w:line="277" w:lineRule="exact"/>
        <w:ind w:left="3672"/>
        <w:textAlignment w:val="baseline"/>
        <w:rPr>
          <w:rFonts w:ascii="Arial" w:hAnsi="Arial" w:cs="Arial"/>
          <w:sz w:val="24"/>
          <w:szCs w:val="24"/>
        </w:rPr>
      </w:pPr>
      <w:proofErr w:type="gramStart"/>
      <w:r>
        <w:rPr>
          <w:rFonts w:ascii="Arial" w:hAnsi="Arial" w:cs="Arial"/>
          <w:sz w:val="24"/>
          <w:szCs w:val="24"/>
        </w:rPr>
        <w:t>Apparatus;</w:t>
      </w:r>
      <w:proofErr w:type="gramEnd"/>
    </w:p>
    <w:p w14:paraId="11D17B52" w14:textId="77777777" w:rsidR="009D7A49" w:rsidRDefault="00E70C7C">
      <w:pPr>
        <w:tabs>
          <w:tab w:val="left" w:pos="3672"/>
        </w:tabs>
        <w:kinsoku w:val="0"/>
        <w:overflowPunct w:val="0"/>
        <w:autoSpaceDE/>
        <w:autoSpaceDN/>
        <w:adjustRightInd/>
        <w:spacing w:before="87" w:line="389" w:lineRule="exact"/>
        <w:textAlignment w:val="baseline"/>
        <w:rPr>
          <w:rFonts w:ascii="Arial" w:hAnsi="Arial" w:cs="Arial"/>
          <w:spacing w:val="7"/>
          <w:sz w:val="24"/>
          <w:szCs w:val="24"/>
        </w:rPr>
      </w:pPr>
      <w:r>
        <w:rPr>
          <w:rFonts w:ascii="Arial" w:hAnsi="Arial" w:cs="Arial"/>
          <w:spacing w:val="7"/>
          <w:sz w:val="24"/>
          <w:szCs w:val="24"/>
        </w:rPr>
        <w:t>“Regulations”</w:t>
      </w:r>
      <w:r>
        <w:rPr>
          <w:rFonts w:ascii="Arial" w:hAnsi="Arial" w:cs="Arial"/>
          <w:spacing w:val="7"/>
          <w:sz w:val="24"/>
          <w:szCs w:val="24"/>
        </w:rPr>
        <w:tab/>
        <w:t>the Electricity Safety Quality and</w:t>
      </w:r>
    </w:p>
    <w:p w14:paraId="2C74A5D3" w14:textId="77777777" w:rsidR="009D7A49" w:rsidRDefault="00E70C7C">
      <w:pPr>
        <w:kinsoku w:val="0"/>
        <w:overflowPunct w:val="0"/>
        <w:autoSpaceDE/>
        <w:autoSpaceDN/>
        <w:adjustRightInd/>
        <w:spacing w:before="4" w:line="480" w:lineRule="exact"/>
        <w:ind w:left="3672"/>
        <w:textAlignment w:val="baseline"/>
        <w:rPr>
          <w:rFonts w:ascii="Arial" w:hAnsi="Arial" w:cs="Arial"/>
          <w:sz w:val="24"/>
          <w:szCs w:val="24"/>
        </w:rPr>
      </w:pPr>
      <w:r>
        <w:rPr>
          <w:rFonts w:ascii="Arial" w:hAnsi="Arial" w:cs="Arial"/>
          <w:sz w:val="24"/>
          <w:szCs w:val="24"/>
        </w:rPr>
        <w:t xml:space="preserve">Continuity Regulations 2002 as amended from time to </w:t>
      </w:r>
      <w:proofErr w:type="gramStart"/>
      <w:r>
        <w:rPr>
          <w:rFonts w:ascii="Arial" w:hAnsi="Arial" w:cs="Arial"/>
          <w:sz w:val="24"/>
          <w:szCs w:val="24"/>
        </w:rPr>
        <w:t>time;</w:t>
      </w:r>
      <w:proofErr w:type="gramEnd"/>
    </w:p>
    <w:p w14:paraId="120A4980" w14:textId="77777777" w:rsidR="009D7A49" w:rsidRDefault="00E70C7C">
      <w:pPr>
        <w:tabs>
          <w:tab w:val="left" w:pos="3672"/>
        </w:tabs>
        <w:kinsoku w:val="0"/>
        <w:overflowPunct w:val="0"/>
        <w:autoSpaceDE/>
        <w:autoSpaceDN/>
        <w:adjustRightInd/>
        <w:spacing w:before="87" w:line="331" w:lineRule="exact"/>
        <w:textAlignment w:val="baseline"/>
        <w:rPr>
          <w:rFonts w:ascii="Arial" w:hAnsi="Arial" w:cs="Arial"/>
          <w:i/>
          <w:iCs/>
          <w:spacing w:val="8"/>
          <w:sz w:val="24"/>
          <w:szCs w:val="24"/>
        </w:rPr>
      </w:pPr>
      <w:r>
        <w:rPr>
          <w:rFonts w:ascii="Arial" w:hAnsi="Arial" w:cs="Arial"/>
          <w:spacing w:val="8"/>
          <w:sz w:val="24"/>
          <w:szCs w:val="24"/>
        </w:rPr>
        <w:t>“Relevant Transmission</w:t>
      </w:r>
      <w:r>
        <w:rPr>
          <w:rFonts w:ascii="Arial" w:hAnsi="Arial" w:cs="Arial"/>
          <w:spacing w:val="8"/>
          <w:sz w:val="24"/>
          <w:szCs w:val="24"/>
        </w:rPr>
        <w:tab/>
        <w:t>means [</w:t>
      </w:r>
      <w:r>
        <w:rPr>
          <w:rFonts w:ascii="Arial" w:hAnsi="Arial" w:cs="Arial"/>
          <w:i/>
          <w:iCs/>
          <w:spacing w:val="8"/>
          <w:sz w:val="24"/>
          <w:szCs w:val="24"/>
        </w:rPr>
        <w:t>insert name of Offshore</w:t>
      </w:r>
    </w:p>
    <w:p w14:paraId="2FB26FAB" w14:textId="77777777" w:rsidR="009D7A49" w:rsidRDefault="00E70C7C">
      <w:pPr>
        <w:kinsoku w:val="0"/>
        <w:overflowPunct w:val="0"/>
        <w:autoSpaceDE/>
        <w:autoSpaceDN/>
        <w:adjustRightInd/>
        <w:spacing w:line="182" w:lineRule="exact"/>
        <w:textAlignment w:val="baseline"/>
        <w:rPr>
          <w:rFonts w:ascii="Arial" w:hAnsi="Arial" w:cs="Arial"/>
          <w:spacing w:val="-2"/>
          <w:sz w:val="24"/>
          <w:szCs w:val="24"/>
        </w:rPr>
      </w:pPr>
      <w:r>
        <w:rPr>
          <w:rFonts w:ascii="Arial" w:hAnsi="Arial" w:cs="Arial"/>
          <w:spacing w:val="-2"/>
          <w:sz w:val="24"/>
          <w:szCs w:val="24"/>
        </w:rPr>
        <w:t>Licensee”</w:t>
      </w:r>
    </w:p>
    <w:p w14:paraId="6B72C77D" w14:textId="77777777" w:rsidR="009D7A49" w:rsidRDefault="00E70C7C">
      <w:pPr>
        <w:kinsoku w:val="0"/>
        <w:overflowPunct w:val="0"/>
        <w:autoSpaceDE/>
        <w:autoSpaceDN/>
        <w:adjustRightInd/>
        <w:spacing w:before="83" w:line="277" w:lineRule="exact"/>
        <w:ind w:left="3672"/>
        <w:textAlignment w:val="baseline"/>
        <w:rPr>
          <w:rFonts w:ascii="Arial" w:hAnsi="Arial" w:cs="Arial"/>
          <w:spacing w:val="-1"/>
          <w:sz w:val="24"/>
          <w:szCs w:val="24"/>
        </w:rPr>
      </w:pPr>
      <w:r>
        <w:rPr>
          <w:rFonts w:ascii="Arial" w:hAnsi="Arial" w:cs="Arial"/>
          <w:i/>
          <w:iCs/>
          <w:spacing w:val="-1"/>
          <w:sz w:val="24"/>
          <w:szCs w:val="24"/>
        </w:rPr>
        <w:t>Transmission Owner</w:t>
      </w:r>
      <w:proofErr w:type="gramStart"/>
      <w:r>
        <w:rPr>
          <w:rFonts w:ascii="Arial" w:hAnsi="Arial" w:cs="Arial"/>
          <w:spacing w:val="-1"/>
          <w:sz w:val="24"/>
          <w:szCs w:val="24"/>
        </w:rPr>
        <w:t>];</w:t>
      </w:r>
      <w:proofErr w:type="gramEnd"/>
    </w:p>
    <w:p w14:paraId="2D5BF47B" w14:textId="77777777" w:rsidR="009D7A49" w:rsidRDefault="00E70C7C">
      <w:pPr>
        <w:tabs>
          <w:tab w:val="left" w:pos="3672"/>
        </w:tabs>
        <w:kinsoku w:val="0"/>
        <w:overflowPunct w:val="0"/>
        <w:autoSpaceDE/>
        <w:autoSpaceDN/>
        <w:adjustRightInd/>
        <w:spacing w:before="203" w:line="277" w:lineRule="exact"/>
        <w:textAlignment w:val="baseline"/>
        <w:rPr>
          <w:rFonts w:ascii="Arial" w:hAnsi="Arial" w:cs="Arial"/>
          <w:spacing w:val="11"/>
          <w:sz w:val="24"/>
          <w:szCs w:val="24"/>
        </w:rPr>
      </w:pPr>
      <w:r>
        <w:rPr>
          <w:rFonts w:ascii="Arial" w:hAnsi="Arial" w:cs="Arial"/>
          <w:spacing w:val="11"/>
          <w:sz w:val="24"/>
          <w:szCs w:val="24"/>
        </w:rPr>
        <w:t>“Relocation Proposal”</w:t>
      </w:r>
      <w:r>
        <w:rPr>
          <w:rFonts w:ascii="Arial" w:hAnsi="Arial" w:cs="Arial"/>
          <w:spacing w:val="11"/>
          <w:sz w:val="24"/>
          <w:szCs w:val="24"/>
        </w:rPr>
        <w:tab/>
        <w:t>a proposal by User to the RTL</w:t>
      </w:r>
    </w:p>
    <w:p w14:paraId="3BBEE614" w14:textId="77777777" w:rsidR="009D7A49" w:rsidRDefault="00E70C7C">
      <w:pPr>
        <w:kinsoku w:val="0"/>
        <w:overflowPunct w:val="0"/>
        <w:autoSpaceDE/>
        <w:autoSpaceDN/>
        <w:adjustRightInd/>
        <w:spacing w:line="480" w:lineRule="exact"/>
        <w:ind w:left="3672"/>
        <w:textAlignment w:val="baseline"/>
        <w:rPr>
          <w:rFonts w:ascii="Arial" w:hAnsi="Arial" w:cs="Arial"/>
          <w:sz w:val="24"/>
          <w:szCs w:val="24"/>
        </w:rPr>
      </w:pPr>
      <w:r>
        <w:rPr>
          <w:rFonts w:ascii="Arial" w:hAnsi="Arial" w:cs="Arial"/>
          <w:sz w:val="24"/>
          <w:szCs w:val="24"/>
        </w:rPr>
        <w:t xml:space="preserve">pursuant to sub-clause 5.1 for the relocation of any of the RTL </w:t>
      </w:r>
      <w:proofErr w:type="gramStart"/>
      <w:r>
        <w:rPr>
          <w:rFonts w:ascii="Arial" w:hAnsi="Arial" w:cs="Arial"/>
          <w:sz w:val="24"/>
          <w:szCs w:val="24"/>
        </w:rPr>
        <w:t>Assets;</w:t>
      </w:r>
      <w:proofErr w:type="gramEnd"/>
    </w:p>
    <w:p w14:paraId="258D6D7A" w14:textId="77777777" w:rsidR="009D7A49" w:rsidRDefault="00E70C7C">
      <w:pPr>
        <w:kinsoku w:val="0"/>
        <w:overflowPunct w:val="0"/>
        <w:autoSpaceDE/>
        <w:autoSpaceDN/>
        <w:adjustRightInd/>
        <w:spacing w:before="293" w:after="1286" w:line="412" w:lineRule="exact"/>
        <w:ind w:left="3672" w:hanging="3672"/>
        <w:jc w:val="both"/>
        <w:textAlignment w:val="baseline"/>
        <w:rPr>
          <w:rFonts w:ascii="Arial" w:hAnsi="Arial" w:cs="Arial"/>
          <w:sz w:val="24"/>
          <w:szCs w:val="24"/>
        </w:rPr>
      </w:pPr>
      <w:r>
        <w:rPr>
          <w:rFonts w:ascii="Arial" w:hAnsi="Arial" w:cs="Arial"/>
          <w:sz w:val="24"/>
          <w:szCs w:val="24"/>
        </w:rPr>
        <w:t>“Remote Transmission Assets” any Plant and Apparatus or meters owned by NGET which (a) are embedded in a Distribution System or a user system and which are not directly connected by Plant and/or Apparatus owned by NGET to a sub</w:t>
      </w:r>
      <w:r>
        <w:rPr>
          <w:rFonts w:ascii="Arial" w:hAnsi="Arial" w:cs="Arial"/>
          <w:sz w:val="24"/>
          <w:szCs w:val="24"/>
        </w:rPr>
        <w:softHyphen/>
        <w:t>station owned by NGET and (b) are by agreement between NGET and such public distribution system operator or user under the direction and control of such public distribution system operator or user;</w:t>
      </w:r>
    </w:p>
    <w:p w14:paraId="5988DB1B" w14:textId="26AEB5F9" w:rsidR="009D7A49" w:rsidRDefault="00E70C7C">
      <w:pPr>
        <w:tabs>
          <w:tab w:val="left" w:pos="3672"/>
        </w:tabs>
        <w:kinsoku w:val="0"/>
        <w:overflowPunct w:val="0"/>
        <w:autoSpaceDE/>
        <w:autoSpaceDN/>
        <w:adjustRightInd/>
        <w:spacing w:before="634" w:line="279" w:lineRule="exact"/>
        <w:textAlignment w:val="baseline"/>
        <w:rPr>
          <w:rFonts w:ascii="Arial" w:hAnsi="Arial" w:cs="Arial"/>
          <w:spacing w:val="12"/>
          <w:sz w:val="24"/>
          <w:szCs w:val="24"/>
        </w:rPr>
      </w:pPr>
      <w:r>
        <w:rPr>
          <w:noProof/>
        </w:rPr>
        <mc:AlternateContent>
          <mc:Choice Requires="wps">
            <w:drawing>
              <wp:anchor distT="0" distB="0" distL="0" distR="0" simplePos="0" relativeHeight="251666432" behindDoc="0" locked="0" layoutInCell="0" allowOverlap="1" wp14:anchorId="06F05EB0" wp14:editId="2DF21CC2">
                <wp:simplePos x="0" y="0"/>
                <wp:positionH relativeFrom="page">
                  <wp:posOffset>1088390</wp:posOffset>
                </wp:positionH>
                <wp:positionV relativeFrom="page">
                  <wp:posOffset>457835</wp:posOffset>
                </wp:positionV>
                <wp:extent cx="627380" cy="14605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5EB0" id="Text Box 10" o:spid="_x0000_s1031" type="#_x0000_t202" style="position:absolute;margin-left:85.7pt;margin-top:36.05pt;width:49.4pt;height:11.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jP+AEAAN0DAAAOAAAAZHJzL2Uyb0RvYy54bWysU1Fv0zAQfkfiP1h+p0kLK1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3Tq/Sk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AelmM/4AQAA3QMAAA4AAAAAAAAAAAAAAAAALgIA&#10;AGRycy9lMm9Eb2MueG1sUEsBAi0AFAAGAAgAAAAhAG7XaFHdAAAACQEAAA8AAAAAAAAAAAAAAAAA&#10;UgQAAGRycy9kb3ducmV2LnhtbFBLBQYAAAAABAAEAPMAAABcBQAAAAA=&#10;" o:allowincell="f" stroked="f">
                <v:fill opacity="0"/>
                <v:textbox inset="0,0,0,0">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2"/>
          <w:sz w:val="24"/>
          <w:szCs w:val="24"/>
        </w:rPr>
        <w:t>Right of Access”</w:t>
      </w:r>
      <w:r>
        <w:rPr>
          <w:rFonts w:ascii="Arial" w:hAnsi="Arial" w:cs="Arial"/>
          <w:spacing w:val="12"/>
          <w:sz w:val="24"/>
          <w:szCs w:val="24"/>
        </w:rPr>
        <w:tab/>
        <w:t>full right and liberty during the</w:t>
      </w:r>
    </w:p>
    <w:p w14:paraId="724A740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currency of this Agreement to enter upon and through and remain upon [any part] [those parts </w:t>
      </w:r>
      <w:r>
        <w:rPr>
          <w:rFonts w:ascii="Arial" w:hAnsi="Arial" w:cs="Arial"/>
          <w:sz w:val="24"/>
          <w:szCs w:val="24"/>
        </w:rPr>
        <w:lastRenderedPageBreak/>
        <w:t xml:space="preserve">of the Offshore Platform identified on the Plan] of User’s Offshore Platform PROVIDED to the extent necessary for a Permitted Purpose and subject to the provisions of clause </w:t>
      </w:r>
      <w:proofErr w:type="gramStart"/>
      <w:r>
        <w:rPr>
          <w:rFonts w:ascii="Arial" w:hAnsi="Arial" w:cs="Arial"/>
          <w:sz w:val="24"/>
          <w:szCs w:val="24"/>
        </w:rPr>
        <w:t>5;</w:t>
      </w:r>
      <w:proofErr w:type="gramEnd"/>
    </w:p>
    <w:p w14:paraId="2D52D703"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7"/>
          <w:sz w:val="24"/>
          <w:szCs w:val="24"/>
        </w:rPr>
      </w:pPr>
      <w:r>
        <w:rPr>
          <w:rFonts w:ascii="Arial" w:hAnsi="Arial" w:cs="Arial"/>
          <w:spacing w:val="7"/>
          <w:sz w:val="24"/>
          <w:szCs w:val="24"/>
        </w:rPr>
        <w:t>“RTL Assets”</w:t>
      </w:r>
      <w:r>
        <w:rPr>
          <w:rFonts w:ascii="Arial" w:hAnsi="Arial" w:cs="Arial"/>
          <w:spacing w:val="7"/>
          <w:sz w:val="24"/>
          <w:szCs w:val="24"/>
        </w:rPr>
        <w:tab/>
        <w:t>those assets listed in Schedule 1</w:t>
      </w:r>
    </w:p>
    <w:p w14:paraId="5E0F623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(including any plinths or other structures (excluding buildings) to or upon which the same are affixed and to or upon which no assets of any other person are affixed and any straps, bolts or other such things for attachment thereto) as any of the same may be Modified pursuant to this </w:t>
      </w:r>
      <w:proofErr w:type="gramStart"/>
      <w:r>
        <w:rPr>
          <w:rFonts w:ascii="Arial" w:hAnsi="Arial" w:cs="Arial"/>
          <w:sz w:val="24"/>
          <w:szCs w:val="24"/>
        </w:rPr>
        <w:t>Agreement;</w:t>
      </w:r>
      <w:proofErr w:type="gramEnd"/>
    </w:p>
    <w:p w14:paraId="0F3870F7"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 xml:space="preserve">“RTL </w:t>
      </w:r>
      <w:proofErr w:type="spellStart"/>
      <w:r>
        <w:rPr>
          <w:rFonts w:ascii="Arial" w:hAnsi="Arial" w:cs="Arial"/>
          <w:spacing w:val="2"/>
          <w:sz w:val="24"/>
          <w:szCs w:val="24"/>
        </w:rPr>
        <w:t>Licence</w:t>
      </w:r>
      <w:proofErr w:type="spellEnd"/>
      <w:r>
        <w:rPr>
          <w:rFonts w:ascii="Arial" w:hAnsi="Arial" w:cs="Arial"/>
          <w:spacing w:val="2"/>
          <w:sz w:val="24"/>
          <w:szCs w:val="24"/>
        </w:rPr>
        <w:t>”</w:t>
      </w:r>
      <w:r>
        <w:rPr>
          <w:rFonts w:ascii="Arial" w:hAnsi="Arial" w:cs="Arial"/>
          <w:spacing w:val="2"/>
          <w:sz w:val="24"/>
          <w:szCs w:val="24"/>
        </w:rPr>
        <w:tab/>
        <w:t xml:space="preserve">the </w:t>
      </w:r>
      <w:proofErr w:type="spellStart"/>
      <w:r>
        <w:rPr>
          <w:rFonts w:ascii="Arial" w:hAnsi="Arial" w:cs="Arial"/>
          <w:spacing w:val="2"/>
          <w:sz w:val="24"/>
          <w:szCs w:val="24"/>
        </w:rPr>
        <w:t>licence</w:t>
      </w:r>
      <w:proofErr w:type="spellEnd"/>
      <w:r>
        <w:rPr>
          <w:rFonts w:ascii="Arial" w:hAnsi="Arial" w:cs="Arial"/>
          <w:spacing w:val="2"/>
          <w:sz w:val="24"/>
          <w:szCs w:val="24"/>
        </w:rPr>
        <w:t xml:space="preserve"> granted to the Relevant</w:t>
      </w:r>
    </w:p>
    <w:p w14:paraId="03526D0E" w14:textId="77777777" w:rsidR="009D7A49" w:rsidRDefault="00E70C7C">
      <w:pPr>
        <w:kinsoku w:val="0"/>
        <w:overflowPunct w:val="0"/>
        <w:autoSpaceDE/>
        <w:autoSpaceDN/>
        <w:adjustRightInd/>
        <w:spacing w:line="479" w:lineRule="exact"/>
        <w:ind w:left="3672"/>
        <w:textAlignment w:val="baseline"/>
        <w:rPr>
          <w:rFonts w:ascii="Arial" w:hAnsi="Arial" w:cs="Arial"/>
          <w:spacing w:val="2"/>
          <w:sz w:val="24"/>
          <w:szCs w:val="24"/>
        </w:rPr>
      </w:pPr>
      <w:r>
        <w:rPr>
          <w:rFonts w:ascii="Arial" w:hAnsi="Arial" w:cs="Arial"/>
          <w:spacing w:val="2"/>
          <w:sz w:val="24"/>
          <w:szCs w:val="24"/>
        </w:rPr>
        <w:t xml:space="preserve">Transmission Licensee under Section 6 of the </w:t>
      </w:r>
      <w:proofErr w:type="gramStart"/>
      <w:r>
        <w:rPr>
          <w:rFonts w:ascii="Arial" w:hAnsi="Arial" w:cs="Arial"/>
          <w:spacing w:val="2"/>
          <w:sz w:val="24"/>
          <w:szCs w:val="24"/>
        </w:rPr>
        <w:t>Act;</w:t>
      </w:r>
      <w:proofErr w:type="gramEnd"/>
    </w:p>
    <w:p w14:paraId="0C2E63D8"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“Secretary of State”</w:t>
      </w:r>
      <w:r>
        <w:rPr>
          <w:rFonts w:ascii="Arial" w:hAnsi="Arial" w:cs="Arial"/>
          <w:spacing w:val="-2"/>
          <w:sz w:val="24"/>
          <w:szCs w:val="24"/>
        </w:rPr>
        <w:tab/>
        <w:t>has the meaning given to that term in</w:t>
      </w:r>
    </w:p>
    <w:p w14:paraId="6AB8F9F5" w14:textId="77777777" w:rsidR="009D7A49" w:rsidRDefault="00E70C7C">
      <w:pPr>
        <w:kinsoku w:val="0"/>
        <w:overflowPunct w:val="0"/>
        <w:autoSpaceDE/>
        <w:autoSpaceDN/>
        <w:adjustRightInd/>
        <w:spacing w:before="201" w:line="277" w:lineRule="exact"/>
        <w:ind w:left="3672"/>
        <w:textAlignment w:val="baseline"/>
        <w:rPr>
          <w:rFonts w:ascii="Arial" w:hAnsi="Arial" w:cs="Arial"/>
          <w:spacing w:val="-2"/>
          <w:sz w:val="24"/>
          <w:szCs w:val="24"/>
        </w:rPr>
      </w:pPr>
      <w:r>
        <w:rPr>
          <w:rFonts w:ascii="Arial" w:hAnsi="Arial" w:cs="Arial"/>
          <w:spacing w:val="-2"/>
          <w:sz w:val="24"/>
          <w:szCs w:val="24"/>
        </w:rPr>
        <w:t xml:space="preserve">the </w:t>
      </w:r>
      <w:proofErr w:type="gramStart"/>
      <w:r>
        <w:rPr>
          <w:rFonts w:ascii="Arial" w:hAnsi="Arial" w:cs="Arial"/>
          <w:spacing w:val="-2"/>
          <w:sz w:val="24"/>
          <w:szCs w:val="24"/>
        </w:rPr>
        <w:t>Act;</w:t>
      </w:r>
      <w:proofErr w:type="gramEnd"/>
    </w:p>
    <w:p w14:paraId="555A2E72"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1"/>
          <w:sz w:val="24"/>
          <w:szCs w:val="24"/>
        </w:rPr>
      </w:pPr>
      <w:r>
        <w:rPr>
          <w:rFonts w:ascii="Arial" w:hAnsi="Arial" w:cs="Arial"/>
          <w:spacing w:val="-1"/>
          <w:sz w:val="24"/>
          <w:szCs w:val="24"/>
        </w:rPr>
        <w:t>“Services”</w:t>
      </w:r>
      <w:r>
        <w:rPr>
          <w:rFonts w:ascii="Arial" w:hAnsi="Arial" w:cs="Arial"/>
          <w:spacing w:val="-1"/>
          <w:sz w:val="24"/>
          <w:szCs w:val="24"/>
        </w:rPr>
        <w:tab/>
        <w:t>in the context of Clause 8, the goods</w:t>
      </w:r>
    </w:p>
    <w:p w14:paraId="0BBE30AD" w14:textId="38AF6455" w:rsidR="009D7A49" w:rsidRDefault="00E70C7C" w:rsidP="007C4F93">
      <w:pPr>
        <w:kinsoku w:val="0"/>
        <w:overflowPunct w:val="0"/>
        <w:autoSpaceDE/>
        <w:autoSpaceDN/>
        <w:adjustRightInd/>
        <w:spacing w:before="201" w:after="1003" w:line="277" w:lineRule="exact"/>
        <w:ind w:left="3672"/>
        <w:textAlignment w:val="baseline"/>
        <w:rPr>
          <w:rFonts w:ascii="Arial" w:hAnsi="Arial" w:cs="Arial"/>
          <w:spacing w:val="-1"/>
          <w:sz w:val="24"/>
          <w:szCs w:val="24"/>
        </w:rPr>
      </w:pPr>
      <w:r>
        <w:rPr>
          <w:rFonts w:ascii="Arial" w:hAnsi="Arial" w:cs="Arial"/>
          <w:spacing w:val="-1"/>
          <w:sz w:val="24"/>
          <w:szCs w:val="24"/>
        </w:rPr>
        <w:t xml:space="preserve">and services specified in Schedule </w:t>
      </w:r>
      <w:proofErr w:type="gramStart"/>
      <w:r>
        <w:rPr>
          <w:rFonts w:ascii="Arial" w:hAnsi="Arial" w:cs="Arial"/>
          <w:spacing w:val="-1"/>
          <w:sz w:val="24"/>
          <w:szCs w:val="24"/>
        </w:rPr>
        <w:t>5;</w:t>
      </w:r>
      <w:proofErr w:type="gramEnd"/>
    </w:p>
    <w:p w14:paraId="1E474D27" w14:textId="1DD15DFF" w:rsidR="009D7A49" w:rsidRDefault="00E70C7C" w:rsidP="00B72824">
      <w:pPr>
        <w:tabs>
          <w:tab w:val="right" w:pos="8496"/>
        </w:tabs>
        <w:kinsoku w:val="0"/>
        <w:overflowPunct w:val="0"/>
        <w:autoSpaceDE/>
        <w:autoSpaceDN/>
        <w:adjustRightInd/>
        <w:spacing w:before="634" w:line="278" w:lineRule="exact"/>
        <w:textAlignment w:val="baseline"/>
        <w:rPr>
          <w:rFonts w:ascii="Arial" w:hAnsi="Arial" w:cs="Arial"/>
          <w:sz w:val="24"/>
          <w:szCs w:val="24"/>
        </w:rPr>
      </w:pPr>
      <w:r>
        <w:rPr>
          <w:rFonts w:ascii="Arial" w:hAnsi="Arial" w:cs="Arial"/>
          <w:sz w:val="24"/>
          <w:szCs w:val="24"/>
        </w:rPr>
        <w:t>“Site Specific Safety Rules”</w:t>
      </w:r>
      <w:r w:rsidR="00B72824">
        <w:rPr>
          <w:rFonts w:ascii="Arial" w:hAnsi="Arial" w:cs="Arial"/>
          <w:sz w:val="24"/>
          <w:szCs w:val="24"/>
        </w:rPr>
        <w:tab/>
      </w:r>
      <w:r>
        <w:rPr>
          <w:rFonts w:ascii="Arial" w:hAnsi="Arial" w:cs="Arial"/>
          <w:sz w:val="24"/>
          <w:szCs w:val="24"/>
        </w:rPr>
        <w:t>means the rules, procedures or</w:t>
      </w:r>
    </w:p>
    <w:p w14:paraId="30678625" w14:textId="77777777" w:rsidR="009D7A49" w:rsidRDefault="00E70C7C">
      <w:pPr>
        <w:kinsoku w:val="0"/>
        <w:overflowPunct w:val="0"/>
        <w:autoSpaceDE/>
        <w:autoSpaceDN/>
        <w:adjustRightInd/>
        <w:spacing w:line="479" w:lineRule="exact"/>
        <w:ind w:left="4464" w:right="144"/>
        <w:jc w:val="both"/>
        <w:textAlignment w:val="baseline"/>
        <w:rPr>
          <w:rFonts w:ascii="Arial" w:hAnsi="Arial" w:cs="Arial"/>
          <w:sz w:val="24"/>
          <w:szCs w:val="24"/>
        </w:rPr>
      </w:pPr>
      <w:r>
        <w:rPr>
          <w:rFonts w:ascii="Arial" w:hAnsi="Arial" w:cs="Arial"/>
          <w:sz w:val="24"/>
          <w:szCs w:val="24"/>
        </w:rPr>
        <w:t xml:space="preserve">current arrangements for and relating to safety co-ordination across boundaries (to permit work to or testing on the system of one of the </w:t>
      </w:r>
      <w:r>
        <w:rPr>
          <w:rFonts w:ascii="Arial" w:hAnsi="Arial" w:cs="Arial"/>
          <w:sz w:val="24"/>
          <w:szCs w:val="24"/>
        </w:rPr>
        <w:lastRenderedPageBreak/>
        <w:t xml:space="preserve">Parties which, for this to be done safely, requires isolation and/or other precautions on Plant and/ or MV and/or LV Apparatus whether at, adjacent to or remote from the location of the work or testing) which the Parties mutually agree to use their best </w:t>
      </w:r>
      <w:proofErr w:type="spellStart"/>
      <w:r>
        <w:rPr>
          <w:rFonts w:ascii="Arial" w:hAnsi="Arial" w:cs="Arial"/>
          <w:sz w:val="24"/>
          <w:szCs w:val="24"/>
        </w:rPr>
        <w:t>endeavours</w:t>
      </w:r>
      <w:proofErr w:type="spellEnd"/>
      <w:r>
        <w:rPr>
          <w:rFonts w:ascii="Arial" w:hAnsi="Arial" w:cs="Arial"/>
          <w:sz w:val="24"/>
          <w:szCs w:val="24"/>
        </w:rPr>
        <w:t xml:space="preserve"> to formulate as soon as possible after the date of this Agreement and on the basis that any dispute as to their content shall be resolved in accordance with the provisions of Clause 10;</w:t>
      </w:r>
    </w:p>
    <w:p w14:paraId="0E91FD08" w14:textId="1E78EA9F"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“The Company”</w:t>
      </w:r>
      <w:r>
        <w:rPr>
          <w:rFonts w:ascii="Arial" w:hAnsi="Arial" w:cs="Arial"/>
          <w:sz w:val="24"/>
          <w:szCs w:val="24"/>
        </w:rPr>
        <w:tab/>
      </w:r>
    </w:p>
    <w:p w14:paraId="11A4C93E" w14:textId="48C44334" w:rsidR="009D7A49" w:rsidRDefault="00E70C7C">
      <w:pPr>
        <w:kinsoku w:val="0"/>
        <w:overflowPunct w:val="0"/>
        <w:autoSpaceDE/>
        <w:autoSpaceDN/>
        <w:adjustRightInd/>
        <w:spacing w:line="479" w:lineRule="exact"/>
        <w:ind w:left="4464"/>
        <w:textAlignment w:val="baseline"/>
        <w:rPr>
          <w:rFonts w:ascii="Arial" w:hAnsi="Arial" w:cs="Arial"/>
          <w:sz w:val="24"/>
          <w:szCs w:val="24"/>
        </w:rPr>
      </w:pPr>
      <w:r w:rsidRPr="585CFE09">
        <w:rPr>
          <w:rFonts w:ascii="Arial" w:hAnsi="Arial" w:cs="Arial"/>
          <w:sz w:val="24"/>
          <w:szCs w:val="24"/>
        </w:rPr>
        <w:t xml:space="preserve">  </w:t>
      </w:r>
      <w:proofErr w:type="spellStart"/>
      <w:r w:rsidR="003E27C5" w:rsidRPr="585CFE09">
        <w:rPr>
          <w:rFonts w:ascii="Arial" w:hAnsi="Arial" w:cs="Arial"/>
          <w:sz w:val="24"/>
          <w:szCs w:val="24"/>
        </w:rPr>
        <w:t>N</w:t>
      </w:r>
      <w:r w:rsidR="0E4143F1" w:rsidRPr="585CFE09">
        <w:rPr>
          <w:rFonts w:ascii="Arial" w:hAnsi="Arial" w:cs="Arial"/>
          <w:sz w:val="24"/>
          <w:szCs w:val="24"/>
        </w:rPr>
        <w:t>The</w:t>
      </w:r>
      <w:proofErr w:type="spellEnd"/>
      <w:r w:rsidR="0E4143F1" w:rsidRPr="585CFE09">
        <w:rPr>
          <w:rFonts w:ascii="Arial" w:hAnsi="Arial" w:cs="Arial"/>
          <w:sz w:val="24"/>
          <w:szCs w:val="24"/>
        </w:rPr>
        <w:t xml:space="preserve"> company with registered </w:t>
      </w:r>
      <w:proofErr w:type="gramStart"/>
      <w:r w:rsidR="0E4143F1" w:rsidRPr="585CFE09">
        <w:rPr>
          <w:rFonts w:ascii="Arial" w:hAnsi="Arial" w:cs="Arial"/>
          <w:sz w:val="24"/>
          <w:szCs w:val="24"/>
        </w:rPr>
        <w:t xml:space="preserve">number </w:t>
      </w:r>
      <w:r w:rsidR="003E27C5" w:rsidRPr="585CFE09">
        <w:rPr>
          <w:rFonts w:ascii="Arial" w:hAnsi="Arial" w:cs="Arial"/>
          <w:sz w:val="24"/>
          <w:szCs w:val="24"/>
        </w:rPr>
        <w:t xml:space="preserve"> 11014226</w:t>
      </w:r>
      <w:proofErr w:type="gramEnd"/>
      <w:r w:rsidR="003E27C5" w:rsidRPr="585CFE09">
        <w:rPr>
          <w:rFonts w:ascii="Arial" w:hAnsi="Arial" w:cs="Arial"/>
          <w:sz w:val="24"/>
          <w:szCs w:val="24"/>
        </w:rPr>
        <w:t xml:space="preserve"> </w:t>
      </w:r>
    </w:p>
    <w:p w14:paraId="79C8FEE0"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 xml:space="preserve">“User’s </w:t>
      </w:r>
      <w:proofErr w:type="spellStart"/>
      <w:r>
        <w:rPr>
          <w:rFonts w:ascii="Arial" w:hAnsi="Arial" w:cs="Arial"/>
          <w:sz w:val="24"/>
          <w:szCs w:val="24"/>
        </w:rPr>
        <w:t>Licence</w:t>
      </w:r>
      <w:proofErr w:type="spellEnd"/>
      <w:r>
        <w:rPr>
          <w:rFonts w:ascii="Arial" w:hAnsi="Arial" w:cs="Arial"/>
          <w:sz w:val="24"/>
          <w:szCs w:val="24"/>
        </w:rPr>
        <w:t>”</w:t>
      </w:r>
      <w:r>
        <w:rPr>
          <w:rFonts w:ascii="Arial" w:hAnsi="Arial" w:cs="Arial"/>
          <w:sz w:val="24"/>
          <w:szCs w:val="24"/>
        </w:rPr>
        <w:tab/>
        <w:t xml:space="preserve">the </w:t>
      </w:r>
      <w:proofErr w:type="spellStart"/>
      <w:r>
        <w:rPr>
          <w:rFonts w:ascii="Arial" w:hAnsi="Arial" w:cs="Arial"/>
          <w:sz w:val="24"/>
          <w:szCs w:val="24"/>
        </w:rPr>
        <w:t>licence</w:t>
      </w:r>
      <w:proofErr w:type="spellEnd"/>
      <w:r>
        <w:rPr>
          <w:rFonts w:ascii="Arial" w:hAnsi="Arial" w:cs="Arial"/>
          <w:sz w:val="24"/>
          <w:szCs w:val="24"/>
        </w:rPr>
        <w:t xml:space="preserve"> granted to the User under</w:t>
      </w:r>
    </w:p>
    <w:p w14:paraId="2EE6CFC9" w14:textId="77777777" w:rsidR="009D7A49" w:rsidRDefault="00E70C7C">
      <w:pPr>
        <w:kinsoku w:val="0"/>
        <w:overflowPunct w:val="0"/>
        <w:autoSpaceDE/>
        <w:autoSpaceDN/>
        <w:adjustRightInd/>
        <w:spacing w:before="202" w:line="277" w:lineRule="exact"/>
        <w:ind w:left="4464"/>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03C07C48" w14:textId="77777777" w:rsidR="007C4F93" w:rsidRDefault="007C4F93">
      <w:pPr>
        <w:kinsoku w:val="0"/>
        <w:overflowPunct w:val="0"/>
        <w:autoSpaceDE/>
        <w:autoSpaceDN/>
        <w:adjustRightInd/>
        <w:spacing w:before="1163" w:after="1003" w:line="277" w:lineRule="exact"/>
        <w:textAlignment w:val="baseline"/>
        <w:rPr>
          <w:rFonts w:ascii="Arial" w:hAnsi="Arial" w:cs="Arial"/>
          <w:spacing w:val="-1"/>
          <w:sz w:val="24"/>
          <w:szCs w:val="24"/>
        </w:rPr>
      </w:pPr>
    </w:p>
    <w:p w14:paraId="6A7F43E2" w14:textId="77777777" w:rsidR="00B72824" w:rsidRDefault="00B72824">
      <w:pPr>
        <w:widowControl/>
        <w:autoSpaceDE/>
        <w:autoSpaceDN/>
        <w:adjustRightInd/>
        <w:spacing w:after="160" w:line="259" w:lineRule="auto"/>
        <w:rPr>
          <w:rFonts w:ascii="Arial" w:hAnsi="Arial" w:cs="Arial"/>
          <w:spacing w:val="-1"/>
          <w:sz w:val="24"/>
          <w:szCs w:val="24"/>
        </w:rPr>
      </w:pPr>
      <w:r>
        <w:rPr>
          <w:rFonts w:ascii="Arial" w:hAnsi="Arial" w:cs="Arial"/>
          <w:spacing w:val="-1"/>
          <w:sz w:val="24"/>
          <w:szCs w:val="24"/>
        </w:rPr>
        <w:br w:type="page"/>
      </w:r>
    </w:p>
    <w:p w14:paraId="67BE27F6" w14:textId="2F5C3262" w:rsidR="009D7A49" w:rsidRDefault="00E70C7C" w:rsidP="00B72824">
      <w:pPr>
        <w:kinsoku w:val="0"/>
        <w:overflowPunct w:val="0"/>
        <w:autoSpaceDE/>
        <w:autoSpaceDN/>
        <w:adjustRightInd/>
        <w:spacing w:before="1163" w:after="360" w:line="277" w:lineRule="exact"/>
        <w:textAlignment w:val="baseline"/>
        <w:rPr>
          <w:rFonts w:ascii="Arial" w:hAnsi="Arial" w:cs="Arial"/>
          <w:spacing w:val="-1"/>
          <w:sz w:val="24"/>
          <w:szCs w:val="24"/>
        </w:rPr>
      </w:pPr>
      <w:r>
        <w:rPr>
          <w:rFonts w:ascii="Arial" w:hAnsi="Arial" w:cs="Arial"/>
          <w:spacing w:val="-1"/>
          <w:sz w:val="24"/>
          <w:szCs w:val="24"/>
        </w:rPr>
        <w:lastRenderedPageBreak/>
        <w:t>In this Agreement:</w:t>
      </w:r>
      <w:r w:rsidR="00B72824">
        <w:rPr>
          <w:rFonts w:ascii="Arial" w:hAnsi="Arial" w:cs="Arial"/>
          <w:spacing w:val="-1"/>
          <w:sz w:val="24"/>
          <w:szCs w:val="24"/>
        </w:rPr>
        <w:t xml:space="preserve"> </w:t>
      </w:r>
    </w:p>
    <w:p w14:paraId="070FE220" w14:textId="27EAE126" w:rsidR="009D7A49" w:rsidRDefault="00E70C7C" w:rsidP="00B72824">
      <w:pPr>
        <w:numPr>
          <w:ilvl w:val="0"/>
          <w:numId w:val="2"/>
        </w:numPr>
        <w:kinsoku w:val="0"/>
        <w:overflowPunct w:val="0"/>
        <w:autoSpaceDE/>
        <w:autoSpaceDN/>
        <w:adjustRightInd/>
        <w:spacing w:before="100" w:beforeAutospacing="1" w:line="480" w:lineRule="exact"/>
        <w:jc w:val="both"/>
        <w:textAlignment w:val="baseline"/>
        <w:rPr>
          <w:rFonts w:ascii="Arial" w:hAnsi="Arial" w:cs="Arial"/>
          <w:sz w:val="24"/>
          <w:szCs w:val="24"/>
        </w:rPr>
      </w:pPr>
      <w:r>
        <w:rPr>
          <w:noProof/>
        </w:rPr>
        <mc:AlternateContent>
          <mc:Choice Requires="wps">
            <w:drawing>
              <wp:anchor distT="0" distB="0" distL="0" distR="0" simplePos="0" relativeHeight="251667456" behindDoc="0" locked="0" layoutInCell="0" allowOverlap="1" wp14:anchorId="4E6D30F2" wp14:editId="26F5347A">
                <wp:simplePos x="0" y="0"/>
                <wp:positionH relativeFrom="page">
                  <wp:posOffset>1088390</wp:posOffset>
                </wp:positionH>
                <wp:positionV relativeFrom="page">
                  <wp:posOffset>457835</wp:posOffset>
                </wp:positionV>
                <wp:extent cx="627380" cy="14605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D30F2" id="Text Box 11" o:spid="_x0000_s1032" type="#_x0000_t202" style="position:absolute;left:0;text-align:left;margin-left:85.7pt;margin-top:36.05pt;width:49.4pt;height:11.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cx9w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" o:allowincell="f" stroked="f">
                <v:fill opacity="0"/>
                <v:textbox inset="0,0,0,0">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 xml:space="preserve">unless the context otherwise requires all references to a particular clause, sub-clause, paragraph or Schedule shall be a reference to that clause, sub-clause, paragraph or Schedule in or to this </w:t>
      </w:r>
      <w:proofErr w:type="gramStart"/>
      <w:r>
        <w:rPr>
          <w:rFonts w:ascii="Arial" w:hAnsi="Arial" w:cs="Arial"/>
          <w:sz w:val="24"/>
          <w:szCs w:val="24"/>
        </w:rPr>
        <w:t>Agreement;</w:t>
      </w:r>
      <w:proofErr w:type="gramEnd"/>
    </w:p>
    <w:p w14:paraId="0762888C"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 xml:space="preserve">the table of contents and headings are inserted for convenience only and shall be ignored in construing this </w:t>
      </w:r>
      <w:proofErr w:type="gramStart"/>
      <w:r>
        <w:rPr>
          <w:rFonts w:ascii="Arial" w:hAnsi="Arial" w:cs="Arial"/>
          <w:spacing w:val="-1"/>
          <w:sz w:val="24"/>
          <w:szCs w:val="24"/>
        </w:rPr>
        <w:t>Agreement;</w:t>
      </w:r>
      <w:proofErr w:type="gramEnd"/>
    </w:p>
    <w:p w14:paraId="6A1D08B2"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references to the words “include” or “including” are to be construed without limitation to the generality of the preceding </w:t>
      </w:r>
      <w:proofErr w:type="gramStart"/>
      <w:r>
        <w:rPr>
          <w:rFonts w:ascii="Arial" w:hAnsi="Arial" w:cs="Arial"/>
          <w:sz w:val="24"/>
          <w:szCs w:val="24"/>
        </w:rPr>
        <w:t>words;</w:t>
      </w:r>
      <w:proofErr w:type="gramEnd"/>
    </w:p>
    <w:p w14:paraId="76E38A73"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unless there is something in the subject matter or the context which is inconsistent therewith, any reference to an Act of Parliament or any Section thereof or Schedule thereto, or other provision thereof or any instrument, order or regulation made thereunder shall be construed at the particular time as including a reference to any modification, extension, replacement or re-enactment thereof then in force and to all instruments, orders or regulations then in force and made under or deriving validity from the relevant Act of Parliament; and</w:t>
      </w:r>
    </w:p>
    <w:p w14:paraId="12434C4D"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references to the masculine shall include the feminine and references in the singular shall include the plural and vice versa and words denoting natural persons shall include companies, corporations and any other legal entity and vice versa.</w:t>
      </w:r>
    </w:p>
    <w:p w14:paraId="3AD2D674" w14:textId="77777777" w:rsidR="009D7A49" w:rsidRDefault="00E70C7C">
      <w:pPr>
        <w:numPr>
          <w:ilvl w:val="0"/>
          <w:numId w:val="2"/>
        </w:numPr>
        <w:kinsoku w:val="0"/>
        <w:overflowPunct w:val="0"/>
        <w:autoSpaceDE/>
        <w:autoSpaceDN/>
        <w:adjustRightInd/>
        <w:spacing w:before="240" w:after="763" w:line="480" w:lineRule="exact"/>
        <w:jc w:val="both"/>
        <w:textAlignment w:val="baseline"/>
        <w:rPr>
          <w:rFonts w:ascii="Arial" w:hAnsi="Arial" w:cs="Arial"/>
          <w:sz w:val="24"/>
          <w:szCs w:val="24"/>
        </w:rPr>
      </w:pPr>
      <w:r>
        <w:rPr>
          <w:rFonts w:ascii="Arial" w:hAnsi="Arial" w:cs="Arial"/>
          <w:sz w:val="24"/>
          <w:szCs w:val="24"/>
        </w:rPr>
        <w:t xml:space="preserve">unless otherwise provided to the contrary herein, defined terms used in this Agreement and not defined herein shall have the meaning set forth in the Connection and Use of System Code or the </w:t>
      </w:r>
      <w:proofErr w:type="spellStart"/>
      <w:r>
        <w:rPr>
          <w:rFonts w:ascii="Arial" w:hAnsi="Arial" w:cs="Arial"/>
          <w:sz w:val="24"/>
          <w:szCs w:val="24"/>
        </w:rPr>
        <w:t>Bilteral</w:t>
      </w:r>
      <w:proofErr w:type="spellEnd"/>
      <w:r>
        <w:rPr>
          <w:rFonts w:ascii="Arial" w:hAnsi="Arial" w:cs="Arial"/>
          <w:sz w:val="24"/>
          <w:szCs w:val="24"/>
        </w:rPr>
        <w:t xml:space="preserve"> Connection Agreement.</w:t>
      </w:r>
    </w:p>
    <w:p w14:paraId="596F4436" w14:textId="77777777" w:rsidR="009D7A49" w:rsidRDefault="00E70C7C">
      <w:pPr>
        <w:numPr>
          <w:ilvl w:val="0"/>
          <w:numId w:val="3"/>
        </w:numPr>
        <w:kinsoku w:val="0"/>
        <w:overflowPunct w:val="0"/>
        <w:autoSpaceDE/>
        <w:autoSpaceDN/>
        <w:adjustRightInd/>
        <w:spacing w:before="634"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lastRenderedPageBreak/>
        <w:t>RIGHT TO INSTALL AND RETAIN ASSET</w:t>
      </w:r>
    </w:p>
    <w:p w14:paraId="1C98AE4D"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Subject to sub-clause 5.1, User hereby grants to the RTL the right to</w:t>
      </w:r>
    </w:p>
    <w:p w14:paraId="28637BE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install and thereafter retain and replace as provided in this Agreement RTL Assets on User’s Offshore Platform in such places as are currently proposed (subject to such variations between the date hereof and the actual date of installation as may be agreed to by User) and such right shall extend to any Modified RTL Assets. User shall maintain any shelter and/or support enjoyed by any RTL Assets at the date of this Agreement or, if later, when relocated on User’s Offshore Platform in accordance with clause 5 and grants to the RTL a Right of Access for the purpose of the maintenance, inspection, testing, removal, operation, Modification or repair of any RTL Assets.</w:t>
      </w:r>
    </w:p>
    <w:p w14:paraId="0B95A5D7" w14:textId="77777777" w:rsidR="009D7A49" w:rsidRDefault="00E70C7C">
      <w:pPr>
        <w:numPr>
          <w:ilvl w:val="0"/>
          <w:numId w:val="3"/>
        </w:numPr>
        <w:kinsoku w:val="0"/>
        <w:overflowPunct w:val="0"/>
        <w:autoSpaceDE/>
        <w:autoSpaceDN/>
        <w:adjustRightInd/>
        <w:spacing w:before="443"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MODIFICATIONS REPLACEMENTS AND ALTERATIONS</w:t>
      </w:r>
    </w:p>
    <w:p w14:paraId="0707D6D1"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3.1</w:t>
      </w:r>
      <w:r>
        <w:rPr>
          <w:rFonts w:ascii="Arial" w:hAnsi="Arial" w:cs="Arial"/>
          <w:sz w:val="24"/>
          <w:szCs w:val="24"/>
        </w:rPr>
        <w:tab/>
        <w:t>The RTL may at its own expense replace or alter any RTL Assets</w:t>
      </w:r>
    </w:p>
    <w:p w14:paraId="52C8BBC2"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 xml:space="preserve">provided </w:t>
      </w:r>
      <w:proofErr w:type="gramStart"/>
      <w:r>
        <w:rPr>
          <w:rFonts w:ascii="Arial" w:hAnsi="Arial" w:cs="Arial"/>
          <w:sz w:val="24"/>
          <w:szCs w:val="24"/>
        </w:rPr>
        <w:t>that:</w:t>
      </w:r>
      <w:r>
        <w:rPr>
          <w:rFonts w:ascii="Arial" w:hAnsi="Arial" w:cs="Arial"/>
          <w:sz w:val="24"/>
          <w:szCs w:val="24"/>
        </w:rPr>
        <w:noBreakHyphen/>
      </w:r>
      <w:proofErr w:type="gramEnd"/>
    </w:p>
    <w:p w14:paraId="79D7E547" w14:textId="77777777" w:rsidR="009D7A49" w:rsidRDefault="00E70C7C">
      <w:pPr>
        <w:kinsoku w:val="0"/>
        <w:overflowPunct w:val="0"/>
        <w:autoSpaceDE/>
        <w:autoSpaceDN/>
        <w:adjustRightInd/>
        <w:spacing w:before="443" w:line="277" w:lineRule="exact"/>
        <w:ind w:left="864"/>
        <w:textAlignment w:val="baseline"/>
        <w:rPr>
          <w:rFonts w:ascii="Arial" w:hAnsi="Arial" w:cs="Arial"/>
          <w:sz w:val="24"/>
          <w:szCs w:val="24"/>
        </w:rPr>
      </w:pPr>
      <w:r>
        <w:rPr>
          <w:rFonts w:ascii="Arial" w:hAnsi="Arial" w:cs="Arial"/>
          <w:spacing w:val="3"/>
          <w:sz w:val="24"/>
          <w:szCs w:val="24"/>
        </w:rPr>
        <w:t xml:space="preserve">3.1.1 the </w:t>
      </w:r>
      <w:proofErr w:type="gramStart"/>
      <w:r>
        <w:rPr>
          <w:rFonts w:ascii="Arial" w:hAnsi="Arial" w:cs="Arial"/>
          <w:spacing w:val="3"/>
          <w:sz w:val="24"/>
          <w:szCs w:val="24"/>
        </w:rPr>
        <w:t>replacement</w:t>
      </w:r>
      <w:proofErr w:type="gramEnd"/>
      <w:r>
        <w:rPr>
          <w:rFonts w:ascii="Arial" w:hAnsi="Arial" w:cs="Arial"/>
          <w:spacing w:val="3"/>
          <w:sz w:val="24"/>
          <w:szCs w:val="24"/>
        </w:rPr>
        <w:t xml:space="preserve"> RTL Assets or the RTL Assets </w:t>
      </w:r>
      <w:proofErr w:type="gramStart"/>
      <w:r>
        <w:rPr>
          <w:rFonts w:ascii="Arial" w:hAnsi="Arial" w:cs="Arial"/>
          <w:spacing w:val="3"/>
          <w:sz w:val="24"/>
          <w:szCs w:val="24"/>
        </w:rPr>
        <w:t>as so</w:t>
      </w:r>
      <w:proofErr w:type="gramEnd"/>
      <w:r>
        <w:rPr>
          <w:rFonts w:ascii="Arial" w:hAnsi="Arial" w:cs="Arial"/>
          <w:spacing w:val="3"/>
          <w:sz w:val="24"/>
          <w:szCs w:val="24"/>
        </w:rPr>
        <w:t xml:space="preserve"> </w:t>
      </w:r>
      <w:proofErr w:type="gramStart"/>
      <w:r>
        <w:rPr>
          <w:rFonts w:ascii="Arial" w:hAnsi="Arial" w:cs="Arial"/>
          <w:spacing w:val="3"/>
          <w:sz w:val="24"/>
          <w:szCs w:val="24"/>
        </w:rPr>
        <w:t>altered:</w:t>
      </w:r>
      <w:r>
        <w:rPr>
          <w:rFonts w:ascii="Arial" w:hAnsi="Arial" w:cs="Arial"/>
          <w:spacing w:val="3"/>
          <w:sz w:val="24"/>
          <w:szCs w:val="24"/>
        </w:rPr>
        <w:noBreakHyphen/>
      </w:r>
      <w:proofErr w:type="gramEnd"/>
    </w:p>
    <w:p w14:paraId="6A83D2E5"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pacing w:val="1"/>
          <w:sz w:val="24"/>
          <w:szCs w:val="24"/>
        </w:rPr>
      </w:pPr>
      <w:r>
        <w:rPr>
          <w:rFonts w:ascii="Arial" w:hAnsi="Arial" w:cs="Arial"/>
          <w:spacing w:val="1"/>
          <w:sz w:val="24"/>
          <w:szCs w:val="24"/>
        </w:rPr>
        <w:t xml:space="preserve">are placed in the same or approximately the same </w:t>
      </w:r>
      <w:proofErr w:type="gramStart"/>
      <w:r>
        <w:rPr>
          <w:rFonts w:ascii="Arial" w:hAnsi="Arial" w:cs="Arial"/>
          <w:spacing w:val="1"/>
          <w:sz w:val="24"/>
          <w:szCs w:val="24"/>
        </w:rPr>
        <w:t>position;</w:t>
      </w:r>
      <w:proofErr w:type="gramEnd"/>
    </w:p>
    <w:p w14:paraId="5E3E9001" w14:textId="77777777" w:rsidR="009D7A49" w:rsidRDefault="00E70C7C">
      <w:pPr>
        <w:numPr>
          <w:ilvl w:val="0"/>
          <w:numId w:val="4"/>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fulfil the same or a similar </w:t>
      </w:r>
      <w:proofErr w:type="gramStart"/>
      <w:r>
        <w:rPr>
          <w:rFonts w:ascii="Arial" w:hAnsi="Arial" w:cs="Arial"/>
          <w:sz w:val="24"/>
          <w:szCs w:val="24"/>
        </w:rPr>
        <w:t>purpose;</w:t>
      </w:r>
      <w:proofErr w:type="gramEnd"/>
    </w:p>
    <w:p w14:paraId="21275706"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can, where relevant, be accommodated in and on existing buildings or </w:t>
      </w:r>
      <w:proofErr w:type="gramStart"/>
      <w:r>
        <w:rPr>
          <w:rFonts w:ascii="Arial" w:hAnsi="Arial" w:cs="Arial"/>
          <w:sz w:val="24"/>
          <w:szCs w:val="24"/>
        </w:rPr>
        <w:t>structures;</w:t>
      </w:r>
      <w:proofErr w:type="gramEnd"/>
    </w:p>
    <w:p w14:paraId="7D4240CA"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do not require additional or improved facilities or services from </w:t>
      </w:r>
      <w:proofErr w:type="gramStart"/>
      <w:r>
        <w:rPr>
          <w:rFonts w:ascii="Arial" w:hAnsi="Arial" w:cs="Arial"/>
          <w:sz w:val="24"/>
          <w:szCs w:val="24"/>
        </w:rPr>
        <w:t>User;</w:t>
      </w:r>
      <w:proofErr w:type="gramEnd"/>
    </w:p>
    <w:p w14:paraId="71BC8DC0" w14:textId="77777777" w:rsidR="009D7A49" w:rsidRDefault="00E70C7C">
      <w:pPr>
        <w:numPr>
          <w:ilvl w:val="0"/>
          <w:numId w:val="4"/>
        </w:numPr>
        <w:kinsoku w:val="0"/>
        <w:overflowPunct w:val="0"/>
        <w:autoSpaceDE/>
        <w:autoSpaceDN/>
        <w:adjustRightInd/>
        <w:spacing w:before="485" w:after="767" w:line="231" w:lineRule="exact"/>
        <w:textAlignment w:val="baseline"/>
        <w:rPr>
          <w:rFonts w:ascii="Arial" w:hAnsi="Arial" w:cs="Arial"/>
          <w:spacing w:val="12"/>
          <w:sz w:val="24"/>
          <w:szCs w:val="24"/>
        </w:rPr>
      </w:pPr>
      <w:r>
        <w:rPr>
          <w:rFonts w:ascii="Arial" w:hAnsi="Arial" w:cs="Arial"/>
          <w:spacing w:val="12"/>
          <w:sz w:val="24"/>
          <w:szCs w:val="24"/>
        </w:rPr>
        <w:t>do not restrict the actual and intended use of User’s</w:t>
      </w:r>
    </w:p>
    <w:p w14:paraId="6996EF11" w14:textId="77777777" w:rsidR="009D7A49" w:rsidRDefault="009D7A49">
      <w:pPr>
        <w:widowControl/>
        <w:rPr>
          <w:sz w:val="24"/>
          <w:szCs w:val="24"/>
        </w:rPr>
        <w:sectPr w:rsidR="009D7A49">
          <w:headerReference w:type="default" r:id="rId22"/>
          <w:footerReference w:type="default" r:id="rId23"/>
          <w:pgSz w:w="11909" w:h="16843"/>
          <w:pgMar w:top="720" w:right="1627" w:bottom="287" w:left="1642" w:header="720" w:footer="720" w:gutter="0"/>
          <w:cols w:space="720"/>
          <w:noEndnote/>
        </w:sectPr>
      </w:pPr>
    </w:p>
    <w:p w14:paraId="53C895E0" w14:textId="77777777" w:rsidR="009D7A49" w:rsidRDefault="00E70C7C">
      <w:pPr>
        <w:kinsoku w:val="0"/>
        <w:overflowPunct w:val="0"/>
        <w:autoSpaceDE/>
        <w:autoSpaceDN/>
        <w:adjustRightInd/>
        <w:spacing w:before="432" w:line="480" w:lineRule="exact"/>
        <w:ind w:left="2304" w:right="72"/>
        <w:jc w:val="both"/>
        <w:textAlignment w:val="baseline"/>
        <w:rPr>
          <w:rFonts w:ascii="Arial" w:hAnsi="Arial" w:cs="Arial"/>
          <w:sz w:val="24"/>
          <w:szCs w:val="24"/>
        </w:rPr>
      </w:pPr>
      <w:r>
        <w:rPr>
          <w:rFonts w:ascii="Arial" w:hAnsi="Arial" w:cs="Arial"/>
          <w:sz w:val="24"/>
          <w:szCs w:val="24"/>
        </w:rPr>
        <w:lastRenderedPageBreak/>
        <w:t>Offshore Platform and any equipment thereon or therein to any materially greater extent than the RTL Assets so replaced or altered; and</w:t>
      </w:r>
    </w:p>
    <w:p w14:paraId="512A9C19"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(vi) are either of the same or a similar or smaller size or the alteration is </w:t>
      </w:r>
      <w:proofErr w:type="gramStart"/>
      <w:r>
        <w:rPr>
          <w:rFonts w:ascii="Arial" w:hAnsi="Arial" w:cs="Arial"/>
          <w:sz w:val="24"/>
          <w:szCs w:val="24"/>
        </w:rPr>
        <w:t>effected</w:t>
      </w:r>
      <w:proofErr w:type="gramEnd"/>
      <w:r>
        <w:rPr>
          <w:rFonts w:ascii="Arial" w:hAnsi="Arial" w:cs="Arial"/>
          <w:sz w:val="24"/>
          <w:szCs w:val="24"/>
        </w:rPr>
        <w:t xml:space="preserve"> substantially within the space occupied by such RTL Assets to enable the RTL Assets to be used up to their full capability; and</w:t>
      </w:r>
    </w:p>
    <w:p w14:paraId="6AB3503C"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3.1.2 prior written notification has been given to User.</w:t>
      </w:r>
    </w:p>
    <w:p w14:paraId="7C19EFE0"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If any replacement or alteration permitted by clause 3.1 shall require</w:t>
      </w:r>
    </w:p>
    <w:p w14:paraId="0A145BA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minor alterations or work to the existing buildings or structures housing or supporting the RTL Assets in question, such alterations or works may be carried out (with the prior written approval of User (such approval not to be unreasonably withheld or delayed)) but at the cost of the RTL.</w:t>
      </w:r>
    </w:p>
    <w:p w14:paraId="4A0D42D4"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To the extent that any of the conditions of clause 3.1 are not in User’s</w:t>
      </w:r>
    </w:p>
    <w:p w14:paraId="79C99016"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reasonable opinion met in relation to any replacement or alteration, User may by notice in writing require the RTL promptly to remove such replacement or alteration and, if the RTL fails to do so, may remove the same itself at the cost and expense of the RTL. On such removal, the RTL may reinstate the RTL Assets so replaced or altered.</w:t>
      </w:r>
    </w:p>
    <w:p w14:paraId="44A98A5D"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For the avoidance of doubt it is hereby agreed that any dispute between</w:t>
      </w:r>
    </w:p>
    <w:p w14:paraId="372DDAB1"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the Parties regarding this clause shall be determined in accordance with the provisions of Clause 10 of this Agreement.</w:t>
      </w:r>
    </w:p>
    <w:p w14:paraId="752B8806"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4.</w:t>
      </w:r>
      <w:r>
        <w:rPr>
          <w:rFonts w:ascii="Arial" w:hAnsi="Arial" w:cs="Arial"/>
          <w:b/>
          <w:bCs/>
          <w:sz w:val="24"/>
          <w:szCs w:val="24"/>
        </w:rPr>
        <w:tab/>
      </w:r>
      <w:r>
        <w:rPr>
          <w:rFonts w:ascii="Arial" w:hAnsi="Arial" w:cs="Arial"/>
          <w:b/>
          <w:bCs/>
          <w:sz w:val="24"/>
          <w:szCs w:val="24"/>
          <w:u w:val="single"/>
        </w:rPr>
        <w:t xml:space="preserve">SECURITY AND COMPLIANCE WITH STATUTES </w:t>
      </w:r>
      <w:proofErr w:type="spellStart"/>
      <w:r>
        <w:rPr>
          <w:rFonts w:ascii="Arial" w:hAnsi="Arial" w:cs="Arial"/>
          <w:b/>
          <w:bCs/>
          <w:sz w:val="24"/>
          <w:szCs w:val="24"/>
          <w:u w:val="single"/>
        </w:rPr>
        <w:t>etc</w:t>
      </w:r>
      <w:proofErr w:type="spellEnd"/>
    </w:p>
    <w:p w14:paraId="220E3236" w14:textId="77777777" w:rsidR="009D7A49" w:rsidRDefault="00E70C7C">
      <w:pPr>
        <w:tabs>
          <w:tab w:val="decimal" w:pos="216"/>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4.1</w:t>
      </w:r>
      <w:r>
        <w:rPr>
          <w:rFonts w:ascii="Arial" w:hAnsi="Arial" w:cs="Arial"/>
          <w:sz w:val="24"/>
          <w:szCs w:val="24"/>
        </w:rPr>
        <w:tab/>
        <w:t>User undertakes to maintain and provide security in relation to the RTL</w:t>
      </w:r>
    </w:p>
    <w:p w14:paraId="15A907FA" w14:textId="77777777" w:rsidR="009D7A49" w:rsidRDefault="00E70C7C">
      <w:pPr>
        <w:kinsoku w:val="0"/>
        <w:overflowPunct w:val="0"/>
        <w:autoSpaceDE/>
        <w:autoSpaceDN/>
        <w:adjustRightInd/>
        <w:spacing w:before="202" w:after="762" w:line="278" w:lineRule="exact"/>
        <w:ind w:left="864"/>
        <w:textAlignment w:val="baseline"/>
        <w:rPr>
          <w:rFonts w:ascii="Arial" w:hAnsi="Arial" w:cs="Arial"/>
          <w:spacing w:val="14"/>
          <w:sz w:val="24"/>
          <w:szCs w:val="24"/>
        </w:rPr>
      </w:pPr>
      <w:r>
        <w:rPr>
          <w:rFonts w:ascii="Arial" w:hAnsi="Arial" w:cs="Arial"/>
          <w:spacing w:val="14"/>
          <w:sz w:val="24"/>
          <w:szCs w:val="24"/>
        </w:rPr>
        <w:t>Assets in accordance with the arrangements set out in Part I of</w:t>
      </w:r>
    </w:p>
    <w:p w14:paraId="10A3CACE" w14:textId="77777777" w:rsidR="009D7A49" w:rsidRDefault="009D7A49">
      <w:pPr>
        <w:widowControl/>
        <w:rPr>
          <w:sz w:val="24"/>
          <w:szCs w:val="24"/>
        </w:rPr>
        <w:sectPr w:rsidR="009D7A49">
          <w:headerReference w:type="default" r:id="rId24"/>
          <w:footerReference w:type="default" r:id="rId25"/>
          <w:type w:val="continuous"/>
          <w:pgSz w:w="11909" w:h="16843"/>
          <w:pgMar w:top="720" w:right="1627" w:bottom="287" w:left="1642" w:header="720" w:footer="720" w:gutter="0"/>
          <w:cols w:space="720"/>
          <w:noEndnote/>
        </w:sectPr>
      </w:pPr>
    </w:p>
    <w:p w14:paraId="23DBB82B" w14:textId="77777777" w:rsidR="009D7A49" w:rsidRDefault="009D7A49">
      <w:pPr>
        <w:widowControl/>
        <w:rPr>
          <w:sz w:val="24"/>
          <w:szCs w:val="24"/>
        </w:rPr>
        <w:sectPr w:rsidR="009D7A49">
          <w:headerReference w:type="default" r:id="rId26"/>
          <w:footerReference w:type="default" r:id="rId27"/>
          <w:type w:val="continuous"/>
          <w:pgSz w:w="11909" w:h="16843"/>
          <w:pgMar w:top="720" w:right="1905" w:bottom="287" w:left="5064" w:header="720" w:footer="720" w:gutter="0"/>
          <w:cols w:space="720"/>
          <w:noEndnote/>
        </w:sectPr>
      </w:pPr>
    </w:p>
    <w:p w14:paraId="71BE58A5" w14:textId="77777777" w:rsidR="009D7A49" w:rsidRDefault="00E70C7C">
      <w:pPr>
        <w:kinsoku w:val="0"/>
        <w:overflowPunct w:val="0"/>
        <w:autoSpaceDE/>
        <w:autoSpaceDN/>
        <w:adjustRightInd/>
        <w:spacing w:before="634" w:line="277" w:lineRule="exact"/>
        <w:ind w:left="864"/>
        <w:textAlignment w:val="baseline"/>
        <w:rPr>
          <w:rFonts w:ascii="Arial" w:hAnsi="Arial" w:cs="Arial"/>
          <w:spacing w:val="-2"/>
          <w:sz w:val="24"/>
          <w:szCs w:val="24"/>
        </w:rPr>
      </w:pPr>
      <w:r>
        <w:rPr>
          <w:rFonts w:ascii="Arial" w:hAnsi="Arial" w:cs="Arial"/>
          <w:spacing w:val="-2"/>
          <w:sz w:val="24"/>
          <w:szCs w:val="24"/>
        </w:rPr>
        <w:lastRenderedPageBreak/>
        <w:t>Schedule 3.</w:t>
      </w:r>
    </w:p>
    <w:p w14:paraId="2E5B9E84"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Each Party shall procure that, as between the Parties, all reasonable</w:t>
      </w:r>
    </w:p>
    <w:p w14:paraId="0BDCE913" w14:textId="77777777" w:rsidR="009D7A49" w:rsidRDefault="00E70C7C">
      <w:pPr>
        <w:kinsoku w:val="0"/>
        <w:overflowPunct w:val="0"/>
        <w:autoSpaceDE/>
        <w:autoSpaceDN/>
        <w:adjustRightInd/>
        <w:spacing w:before="3" w:line="480" w:lineRule="exact"/>
        <w:ind w:left="864" w:right="72"/>
        <w:jc w:val="both"/>
        <w:textAlignment w:val="baseline"/>
        <w:rPr>
          <w:rFonts w:ascii="Arial" w:hAnsi="Arial" w:cs="Arial"/>
          <w:sz w:val="24"/>
          <w:szCs w:val="24"/>
        </w:rPr>
      </w:pPr>
      <w:r>
        <w:rPr>
          <w:rFonts w:ascii="Arial" w:hAnsi="Arial" w:cs="Arial"/>
          <w:sz w:val="24"/>
          <w:szCs w:val="24"/>
        </w:rPr>
        <w:t xml:space="preserve">and necessary steps are taken, as and when necessary or desirable, in co-operation with the other (and, so far as applicable, with any third party), to ensure compliance with the provisions (each such provision or part thereof being in this clause 4 an “Obligation”) </w:t>
      </w:r>
      <w:proofErr w:type="gramStart"/>
      <w:r>
        <w:rPr>
          <w:rFonts w:ascii="Arial" w:hAnsi="Arial" w:cs="Arial"/>
          <w:sz w:val="24"/>
          <w:szCs w:val="24"/>
        </w:rPr>
        <w:t>of:</w:t>
      </w:r>
      <w:r>
        <w:rPr>
          <w:rFonts w:ascii="Arial" w:hAnsi="Arial" w:cs="Arial"/>
          <w:sz w:val="24"/>
          <w:szCs w:val="24"/>
        </w:rPr>
        <w:noBreakHyphen/>
      </w:r>
      <w:proofErr w:type="gramEnd"/>
    </w:p>
    <w:p w14:paraId="34E63D71"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all statutes and Directives applicable to any RTL Assets and/or any part (including the whole) of User’s Offshore </w:t>
      </w:r>
      <w:proofErr w:type="gramStart"/>
      <w:r>
        <w:rPr>
          <w:rFonts w:ascii="Arial" w:hAnsi="Arial" w:cs="Arial"/>
          <w:sz w:val="24"/>
          <w:szCs w:val="24"/>
        </w:rPr>
        <w:t>Platform;</w:t>
      </w:r>
      <w:proofErr w:type="gramEnd"/>
    </w:p>
    <w:p w14:paraId="7FCFF316" w14:textId="77777777" w:rsidR="009D7A49" w:rsidRDefault="00E70C7C">
      <w:pPr>
        <w:numPr>
          <w:ilvl w:val="0"/>
          <w:numId w:val="5"/>
        </w:numPr>
        <w:kinsoku w:val="0"/>
        <w:overflowPunct w:val="0"/>
        <w:autoSpaceDE/>
        <w:autoSpaceDN/>
        <w:adjustRightInd/>
        <w:spacing w:before="237" w:line="480"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statute or Directive which may affect any other property (of whatever nature) of either Party </w:t>
      </w:r>
      <w:proofErr w:type="gramStart"/>
      <w:r>
        <w:rPr>
          <w:rFonts w:ascii="Arial" w:hAnsi="Arial" w:cs="Arial"/>
          <w:spacing w:val="-1"/>
          <w:sz w:val="24"/>
          <w:szCs w:val="24"/>
        </w:rPr>
        <w:t>as a result of</w:t>
      </w:r>
      <w:proofErr w:type="gramEnd"/>
      <w:r>
        <w:rPr>
          <w:rFonts w:ascii="Arial" w:hAnsi="Arial" w:cs="Arial"/>
          <w:spacing w:val="-1"/>
          <w:sz w:val="24"/>
          <w:szCs w:val="24"/>
        </w:rPr>
        <w:t xml:space="preserve"> the existence, nature, location, or manner of operation of any RTL Assets; and</w:t>
      </w:r>
    </w:p>
    <w:p w14:paraId="67AD876E"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pacing w:val="1"/>
          <w:sz w:val="24"/>
          <w:szCs w:val="24"/>
        </w:rPr>
      </w:pPr>
      <w:r>
        <w:rPr>
          <w:rFonts w:ascii="Arial" w:hAnsi="Arial" w:cs="Arial"/>
          <w:spacing w:val="1"/>
          <w:sz w:val="24"/>
          <w:szCs w:val="24"/>
        </w:rPr>
        <w:t>any statute or Directive requiring the reporting of any occurrence relating to or affecting any RTL Assets and/or User’s Offshore Platform (including the Reporting of Injuries Diseases and Dangerous Occurrence Regulations 1985 and the Regulations).</w:t>
      </w:r>
    </w:p>
    <w:p w14:paraId="07316B4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Each Party shall, so far as it is aware of the same, unless it has</w:t>
      </w:r>
    </w:p>
    <w:p w14:paraId="0DEDD80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reasonable grounds for believing that the other Party possesses the information, keep the other Party informed of all matters relating to any Obligation or potential Obligation and/or the extent to which such Obligation may be applicable.</w:t>
      </w:r>
    </w:p>
    <w:p w14:paraId="7885CF85"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In the event of any dispute as to responsibility, as between the Parties,</w:t>
      </w:r>
    </w:p>
    <w:p w14:paraId="407723F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pursuant to clause 4.2, for compliance with an Obligation, that responsibility shall be allocated, so far as practicable, on the basis </w:t>
      </w:r>
      <w:proofErr w:type="gramStart"/>
      <w:r>
        <w:rPr>
          <w:rFonts w:ascii="Arial" w:hAnsi="Arial" w:cs="Arial"/>
          <w:sz w:val="24"/>
          <w:szCs w:val="24"/>
        </w:rPr>
        <w:t>that:</w:t>
      </w:r>
      <w:r>
        <w:rPr>
          <w:rFonts w:ascii="Arial" w:hAnsi="Arial" w:cs="Arial"/>
          <w:sz w:val="24"/>
          <w:szCs w:val="24"/>
        </w:rPr>
        <w:noBreakHyphen/>
      </w:r>
      <w:proofErr w:type="gramEnd"/>
    </w:p>
    <w:p w14:paraId="35AC98B9" w14:textId="77777777" w:rsidR="009D7A49" w:rsidRDefault="00E70C7C">
      <w:pPr>
        <w:tabs>
          <w:tab w:val="left" w:pos="1728"/>
        </w:tabs>
        <w:kinsoku w:val="0"/>
        <w:overflowPunct w:val="0"/>
        <w:autoSpaceDE/>
        <w:autoSpaceDN/>
        <w:adjustRightInd/>
        <w:spacing w:before="443" w:after="763" w:line="277" w:lineRule="exact"/>
        <w:ind w:left="864"/>
        <w:jc w:val="both"/>
        <w:textAlignment w:val="baseline"/>
        <w:rPr>
          <w:rFonts w:ascii="Arial" w:hAnsi="Arial" w:cs="Arial"/>
          <w:spacing w:val="7"/>
          <w:sz w:val="24"/>
          <w:szCs w:val="24"/>
        </w:rPr>
      </w:pPr>
      <w:r>
        <w:rPr>
          <w:rFonts w:ascii="Arial" w:hAnsi="Arial" w:cs="Arial"/>
          <w:spacing w:val="7"/>
          <w:sz w:val="24"/>
          <w:szCs w:val="24"/>
        </w:rPr>
        <w:t>(</w:t>
      </w:r>
      <w:proofErr w:type="spellStart"/>
      <w:r>
        <w:rPr>
          <w:rFonts w:ascii="Arial" w:hAnsi="Arial" w:cs="Arial"/>
          <w:spacing w:val="7"/>
          <w:sz w:val="24"/>
          <w:szCs w:val="24"/>
        </w:rPr>
        <w:t>i</w:t>
      </w:r>
      <w:proofErr w:type="spellEnd"/>
      <w:r>
        <w:rPr>
          <w:rFonts w:ascii="Arial" w:hAnsi="Arial" w:cs="Arial"/>
          <w:spacing w:val="7"/>
          <w:sz w:val="24"/>
          <w:szCs w:val="24"/>
        </w:rPr>
        <w:t>)</w:t>
      </w:r>
      <w:r>
        <w:rPr>
          <w:rFonts w:ascii="Arial" w:hAnsi="Arial" w:cs="Arial"/>
          <w:spacing w:val="7"/>
          <w:sz w:val="24"/>
          <w:szCs w:val="24"/>
        </w:rPr>
        <w:tab/>
        <w:t>each Party shall refrain from taking or permitting any act or</w:t>
      </w:r>
    </w:p>
    <w:p w14:paraId="396BB5B1" w14:textId="77777777" w:rsidR="009D7A49" w:rsidRDefault="009D7A49">
      <w:pPr>
        <w:widowControl/>
        <w:rPr>
          <w:sz w:val="24"/>
          <w:szCs w:val="24"/>
        </w:rPr>
        <w:sectPr w:rsidR="009D7A49">
          <w:headerReference w:type="default" r:id="rId28"/>
          <w:footerReference w:type="default" r:id="rId29"/>
          <w:pgSz w:w="11909" w:h="16843"/>
          <w:pgMar w:top="720" w:right="1625" w:bottom="287" w:left="1644" w:header="720" w:footer="720" w:gutter="0"/>
          <w:cols w:space="720"/>
          <w:noEndnote/>
        </w:sectPr>
      </w:pPr>
    </w:p>
    <w:p w14:paraId="06772369"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omission which would prevent compliance with an Obligation; and</w:t>
      </w:r>
    </w:p>
    <w:p w14:paraId="239622BA" w14:textId="77777777" w:rsidR="009D7A49" w:rsidRDefault="00E70C7C">
      <w:pPr>
        <w:tabs>
          <w:tab w:val="left" w:pos="1728"/>
        </w:tabs>
        <w:kinsoku w:val="0"/>
        <w:overflowPunct w:val="0"/>
        <w:autoSpaceDE/>
        <w:autoSpaceDN/>
        <w:adjustRightInd/>
        <w:spacing w:before="443" w:line="279" w:lineRule="exact"/>
        <w:ind w:left="864"/>
        <w:textAlignment w:val="baseline"/>
        <w:rPr>
          <w:rFonts w:ascii="Arial" w:hAnsi="Arial" w:cs="Arial"/>
          <w:spacing w:val="6"/>
          <w:sz w:val="24"/>
          <w:szCs w:val="24"/>
        </w:rPr>
      </w:pPr>
      <w:r>
        <w:rPr>
          <w:rFonts w:ascii="Arial" w:hAnsi="Arial" w:cs="Arial"/>
          <w:spacing w:val="6"/>
          <w:sz w:val="24"/>
          <w:szCs w:val="24"/>
        </w:rPr>
        <w:t>(ii)</w:t>
      </w:r>
      <w:r>
        <w:rPr>
          <w:rFonts w:ascii="Arial" w:hAnsi="Arial" w:cs="Arial"/>
          <w:spacing w:val="6"/>
          <w:sz w:val="24"/>
          <w:szCs w:val="24"/>
        </w:rPr>
        <w:tab/>
        <w:t>positive action required in relation to a Party’s property as a</w:t>
      </w:r>
    </w:p>
    <w:p w14:paraId="51BEFA28" w14:textId="77777777" w:rsidR="009D7A49" w:rsidRDefault="00E70C7C">
      <w:pPr>
        <w:kinsoku w:val="0"/>
        <w:overflowPunct w:val="0"/>
        <w:autoSpaceDE/>
        <w:autoSpaceDN/>
        <w:adjustRightInd/>
        <w:spacing w:line="479" w:lineRule="exact"/>
        <w:ind w:left="1728" w:right="72"/>
        <w:jc w:val="both"/>
        <w:textAlignment w:val="baseline"/>
        <w:rPr>
          <w:rFonts w:ascii="Arial" w:hAnsi="Arial" w:cs="Arial"/>
          <w:sz w:val="24"/>
          <w:szCs w:val="24"/>
        </w:rPr>
      </w:pPr>
      <w:r>
        <w:rPr>
          <w:rFonts w:ascii="Arial" w:hAnsi="Arial" w:cs="Arial"/>
          <w:sz w:val="24"/>
          <w:szCs w:val="24"/>
        </w:rPr>
        <w:t>consequence of the existence, nature, location or manner of operation of that property or any other property of that Party shall be the responsibility of that Party, and, to the extent that such action is required in respect of or affecting any property of the other Party (or property of a third party located in or on that other Party’s Offshore Platform), such action may be taken with the prior approval of that other Party (such approval, subject to (</w:t>
      </w:r>
      <w:proofErr w:type="spellStart"/>
      <w:r>
        <w:rPr>
          <w:rFonts w:ascii="Arial" w:hAnsi="Arial" w:cs="Arial"/>
          <w:sz w:val="24"/>
          <w:szCs w:val="24"/>
        </w:rPr>
        <w:t>i</w:t>
      </w:r>
      <w:proofErr w:type="spellEnd"/>
      <w:r>
        <w:rPr>
          <w:rFonts w:ascii="Arial" w:hAnsi="Arial" w:cs="Arial"/>
          <w:sz w:val="24"/>
          <w:szCs w:val="24"/>
        </w:rPr>
        <w:t>) above, not to be unreasonably withheld or delayed).</w:t>
      </w:r>
    </w:p>
    <w:p w14:paraId="268FC067"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The provisions for safety co-ordination between the Parties contained in</w:t>
      </w:r>
    </w:p>
    <w:p w14:paraId="73D4EA29"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Part II of Schedule 3 shall apply.</w:t>
      </w:r>
    </w:p>
    <w:p w14:paraId="4A281051" w14:textId="77777777" w:rsidR="009D7A49" w:rsidRDefault="00E70C7C">
      <w:pPr>
        <w:tabs>
          <w:tab w:val="decimal" w:pos="216"/>
          <w:tab w:val="left" w:pos="864"/>
        </w:tabs>
        <w:kinsoku w:val="0"/>
        <w:overflowPunct w:val="0"/>
        <w:autoSpaceDE/>
        <w:autoSpaceDN/>
        <w:adjustRightInd/>
        <w:spacing w:before="443" w:line="276" w:lineRule="exact"/>
        <w:textAlignment w:val="baseline"/>
        <w:rPr>
          <w:rFonts w:ascii="Arial" w:hAnsi="Arial" w:cs="Arial"/>
          <w:b/>
          <w:bCs/>
          <w:sz w:val="24"/>
          <w:szCs w:val="24"/>
        </w:rPr>
      </w:pPr>
      <w:r>
        <w:rPr>
          <w:rFonts w:ascii="Arial" w:hAnsi="Arial" w:cs="Arial"/>
          <w:b/>
          <w:bCs/>
          <w:sz w:val="24"/>
          <w:szCs w:val="24"/>
        </w:rPr>
        <w:tab/>
        <w:t>5.</w:t>
      </w:r>
      <w:r>
        <w:rPr>
          <w:rFonts w:ascii="Arial" w:hAnsi="Arial" w:cs="Arial"/>
          <w:b/>
          <w:bCs/>
          <w:sz w:val="24"/>
          <w:szCs w:val="24"/>
        </w:rPr>
        <w:tab/>
      </w:r>
      <w:r>
        <w:rPr>
          <w:rFonts w:ascii="Arial" w:hAnsi="Arial" w:cs="Arial"/>
          <w:b/>
          <w:bCs/>
          <w:sz w:val="24"/>
          <w:szCs w:val="24"/>
          <w:u w:val="single"/>
        </w:rPr>
        <w:t>RELOCATIONS</w:t>
      </w:r>
    </w:p>
    <w:p w14:paraId="7E06E324" w14:textId="77777777" w:rsidR="009D7A49" w:rsidRDefault="00E70C7C">
      <w:pPr>
        <w:tabs>
          <w:tab w:val="decimal" w:pos="216"/>
          <w:tab w:val="left" w:pos="864"/>
        </w:tabs>
        <w:kinsoku w:val="0"/>
        <w:overflowPunct w:val="0"/>
        <w:autoSpaceDE/>
        <w:autoSpaceDN/>
        <w:adjustRightInd/>
        <w:spacing w:before="444" w:line="277" w:lineRule="exact"/>
        <w:textAlignment w:val="baseline"/>
        <w:rPr>
          <w:rFonts w:ascii="Arial" w:hAnsi="Arial" w:cs="Arial"/>
          <w:sz w:val="24"/>
          <w:szCs w:val="24"/>
        </w:rPr>
      </w:pPr>
      <w:r>
        <w:rPr>
          <w:rFonts w:ascii="Arial" w:hAnsi="Arial" w:cs="Arial"/>
          <w:sz w:val="24"/>
          <w:szCs w:val="24"/>
        </w:rPr>
        <w:tab/>
        <w:t>5.1</w:t>
      </w:r>
      <w:r>
        <w:rPr>
          <w:rFonts w:ascii="Arial" w:hAnsi="Arial" w:cs="Arial"/>
          <w:sz w:val="24"/>
          <w:szCs w:val="24"/>
        </w:rPr>
        <w:tab/>
        <w:t>At any time and from time to time during the term of this Agreement,</w:t>
      </w:r>
    </w:p>
    <w:p w14:paraId="6944D59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User </w:t>
      </w:r>
      <w:proofErr w:type="gramStart"/>
      <w:r>
        <w:rPr>
          <w:rFonts w:ascii="Arial" w:hAnsi="Arial" w:cs="Arial"/>
          <w:sz w:val="24"/>
          <w:szCs w:val="24"/>
        </w:rPr>
        <w:t>may</w:t>
      </w:r>
      <w:proofErr w:type="gramEnd"/>
      <w:r>
        <w:rPr>
          <w:rFonts w:ascii="Arial" w:hAnsi="Arial" w:cs="Arial"/>
          <w:sz w:val="24"/>
          <w:szCs w:val="24"/>
        </w:rPr>
        <w:t xml:space="preserve"> with the prior written consent of the RTL (such consent not to be unreasonably withheld or delayed) require the RTL to relocate any RTL Assets to a different location on the User Offshore Platform, such consent to be sought and given or refused in accordance with the following </w:t>
      </w:r>
      <w:proofErr w:type="gramStart"/>
      <w:r>
        <w:rPr>
          <w:rFonts w:ascii="Arial" w:hAnsi="Arial" w:cs="Arial"/>
          <w:sz w:val="24"/>
          <w:szCs w:val="24"/>
        </w:rPr>
        <w:t>procedure:</w:t>
      </w:r>
      <w:r>
        <w:rPr>
          <w:rFonts w:ascii="Arial" w:hAnsi="Arial" w:cs="Arial"/>
          <w:sz w:val="24"/>
          <w:szCs w:val="24"/>
        </w:rPr>
        <w:noBreakHyphen/>
      </w:r>
      <w:proofErr w:type="gramEnd"/>
    </w:p>
    <w:p w14:paraId="10C3B37E"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z w:val="24"/>
          <w:szCs w:val="24"/>
        </w:rPr>
      </w:pPr>
      <w:r>
        <w:rPr>
          <w:rFonts w:ascii="Arial" w:hAnsi="Arial" w:cs="Arial"/>
          <w:sz w:val="24"/>
          <w:szCs w:val="24"/>
        </w:rPr>
        <w:t>5.1.1</w:t>
      </w:r>
      <w:r>
        <w:rPr>
          <w:rFonts w:ascii="Arial" w:hAnsi="Arial" w:cs="Arial"/>
          <w:sz w:val="24"/>
          <w:szCs w:val="24"/>
        </w:rPr>
        <w:tab/>
        <w:t>User shall serve a written notice on the RTL, which notice shall</w:t>
      </w:r>
    </w:p>
    <w:p w14:paraId="3EC998E1" w14:textId="77777777" w:rsidR="009D7A49" w:rsidRDefault="00E70C7C">
      <w:pPr>
        <w:kinsoku w:val="0"/>
        <w:overflowPunct w:val="0"/>
        <w:autoSpaceDE/>
        <w:autoSpaceDN/>
        <w:adjustRightInd/>
        <w:spacing w:before="203" w:line="277" w:lineRule="exact"/>
        <w:ind w:left="1728"/>
        <w:textAlignment w:val="baseline"/>
        <w:rPr>
          <w:rFonts w:ascii="Arial" w:hAnsi="Arial" w:cs="Arial"/>
          <w:sz w:val="24"/>
          <w:szCs w:val="24"/>
        </w:rPr>
      </w:pPr>
      <w:proofErr w:type="gramStart"/>
      <w:r>
        <w:rPr>
          <w:rFonts w:ascii="Arial" w:hAnsi="Arial" w:cs="Arial"/>
          <w:sz w:val="24"/>
          <w:szCs w:val="24"/>
        </w:rPr>
        <w:t>specify:</w:t>
      </w:r>
      <w:r>
        <w:rPr>
          <w:rFonts w:ascii="Arial" w:hAnsi="Arial" w:cs="Arial"/>
          <w:sz w:val="24"/>
          <w:szCs w:val="24"/>
        </w:rPr>
        <w:noBreakHyphen/>
      </w:r>
      <w:proofErr w:type="gramEnd"/>
    </w:p>
    <w:p w14:paraId="56FABABE"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RTL Assets which User wishes to be </w:t>
      </w:r>
      <w:proofErr w:type="gramStart"/>
      <w:r>
        <w:rPr>
          <w:rFonts w:ascii="Arial" w:hAnsi="Arial" w:cs="Arial"/>
          <w:sz w:val="24"/>
          <w:szCs w:val="24"/>
        </w:rPr>
        <w:t>relocated;</w:t>
      </w:r>
      <w:proofErr w:type="gramEnd"/>
    </w:p>
    <w:p w14:paraId="6BDADE0B"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reasons for such </w:t>
      </w:r>
      <w:proofErr w:type="gramStart"/>
      <w:r>
        <w:rPr>
          <w:rFonts w:ascii="Arial" w:hAnsi="Arial" w:cs="Arial"/>
          <w:sz w:val="24"/>
          <w:szCs w:val="24"/>
        </w:rPr>
        <w:t>wish;</w:t>
      </w:r>
      <w:proofErr w:type="gramEnd"/>
    </w:p>
    <w:p w14:paraId="6942690F" w14:textId="0389A6C9" w:rsidR="009D7A49" w:rsidRPr="00B72824" w:rsidRDefault="00E70C7C" w:rsidP="00B72824">
      <w:pPr>
        <w:widowControl/>
        <w:numPr>
          <w:ilvl w:val="0"/>
          <w:numId w:val="7"/>
        </w:numPr>
        <w:kinsoku w:val="0"/>
        <w:overflowPunct w:val="0"/>
        <w:autoSpaceDE/>
        <w:autoSpaceDN/>
        <w:adjustRightInd/>
        <w:spacing w:before="634" w:after="523" w:line="279" w:lineRule="exact"/>
        <w:jc w:val="both"/>
        <w:textAlignment w:val="baseline"/>
        <w:rPr>
          <w:rFonts w:ascii="Arial" w:hAnsi="Arial" w:cs="Arial"/>
          <w:sz w:val="24"/>
          <w:szCs w:val="24"/>
        </w:rPr>
      </w:pPr>
      <w:r w:rsidRPr="00B72824">
        <w:rPr>
          <w:rFonts w:ascii="Arial" w:hAnsi="Arial" w:cs="Arial"/>
          <w:sz w:val="24"/>
          <w:szCs w:val="24"/>
        </w:rPr>
        <w:lastRenderedPageBreak/>
        <w:t>the proposed new location for such RTL Assets; and</w:t>
      </w:r>
      <w:r w:rsidR="007C4F93" w:rsidRPr="00B72824">
        <w:rPr>
          <w:rFonts w:ascii="Arial" w:hAnsi="Arial" w:cs="Arial"/>
          <w:sz w:val="24"/>
          <w:szCs w:val="24"/>
        </w:rPr>
        <w:t xml:space="preserve"> </w:t>
      </w:r>
      <w:r>
        <w:rPr>
          <w:noProof/>
        </w:rPr>
        <mc:AlternateContent>
          <mc:Choice Requires="wps">
            <w:drawing>
              <wp:anchor distT="0" distB="0" distL="0" distR="0" simplePos="0" relativeHeight="251668480" behindDoc="0" locked="0" layoutInCell="0" allowOverlap="1" wp14:anchorId="4DFB97CB" wp14:editId="37819F9E">
                <wp:simplePos x="0" y="0"/>
                <wp:positionH relativeFrom="page">
                  <wp:posOffset>1088390</wp:posOffset>
                </wp:positionH>
                <wp:positionV relativeFrom="page">
                  <wp:posOffset>457835</wp:posOffset>
                </wp:positionV>
                <wp:extent cx="627380" cy="146050"/>
                <wp:effectExtent l="0" t="0" r="0" b="0"/>
                <wp:wrapSquare wrapText="bothSides"/>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B97CB" id="Text Box 12" o:spid="_x0000_s1033" type="#_x0000_t202" style="position:absolute;left:0;text-align:left;margin-left:85.7pt;margin-top:36.05pt;width:49.4pt;height:1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1k+AEAAN0DAAAOAAAAZHJzL2Uyb0RvYy54bWysU1Fv0zAQfkfiP1h+p0kLd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67eXlNEUmj5bp2/T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FAzWT4AQAA3QMAAA4AAAAAAAAAAAAAAAAALgIA&#10;AGRycy9lMm9Eb2MueG1sUEsBAi0AFAAGAAgAAAAhAG7XaFHdAAAACQEAAA8AAAAAAAAAAAAAAAAA&#10;UgQAAGRycy9kb3ducmV2LnhtbFBLBQYAAAAABAAEAPMAAABcBQAAAAA=&#10;" o:allowincell="f" stroked="f">
                <v:fill opacity="0"/>
                <v:textbox inset="0,0,0,0">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sidRPr="00B72824">
        <w:rPr>
          <w:rFonts w:ascii="Arial" w:hAnsi="Arial" w:cs="Arial"/>
          <w:sz w:val="24"/>
          <w:szCs w:val="24"/>
        </w:rPr>
        <w:t>the timing of the carrying out of such relocation.</w:t>
      </w:r>
    </w:p>
    <w:p w14:paraId="33C54EEC" w14:textId="77777777" w:rsidR="009D7A49"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 xml:space="preserve">5.1.2 The RTL shall within one month of receipt of any such notice (or such longer period as shall be reasonably necessary) serve a counter notice </w:t>
      </w:r>
      <w:proofErr w:type="gramStart"/>
      <w:r>
        <w:rPr>
          <w:rFonts w:ascii="Arial" w:hAnsi="Arial" w:cs="Arial"/>
          <w:sz w:val="24"/>
          <w:szCs w:val="24"/>
        </w:rPr>
        <w:t>stating:</w:t>
      </w:r>
      <w:r>
        <w:rPr>
          <w:rFonts w:ascii="Arial" w:hAnsi="Arial" w:cs="Arial"/>
          <w:sz w:val="24"/>
          <w:szCs w:val="24"/>
        </w:rPr>
        <w:noBreakHyphen/>
      </w:r>
      <w:proofErr w:type="gramEnd"/>
    </w:p>
    <w:p w14:paraId="337191D8"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whether or not in its reasonable opinion such Relocation Proposal is acceptable to </w:t>
      </w:r>
      <w:proofErr w:type="gramStart"/>
      <w:r>
        <w:rPr>
          <w:rFonts w:ascii="Arial" w:hAnsi="Arial" w:cs="Arial"/>
          <w:sz w:val="24"/>
          <w:szCs w:val="24"/>
        </w:rPr>
        <w:t>it;</w:t>
      </w:r>
      <w:proofErr w:type="gramEnd"/>
    </w:p>
    <w:p w14:paraId="26F4EAB4"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pacing w:val="2"/>
          <w:sz w:val="24"/>
          <w:szCs w:val="24"/>
        </w:rPr>
      </w:pPr>
      <w:r>
        <w:rPr>
          <w:rFonts w:ascii="Arial" w:hAnsi="Arial" w:cs="Arial"/>
          <w:spacing w:val="2"/>
          <w:sz w:val="24"/>
          <w:szCs w:val="24"/>
        </w:rPr>
        <w:t>if the Relocation Proposal is not acceptable to the RTL, the grounds for such opinion and the terms of any alternative proposal (the “Alternative Relocation Proposal”) covering so far as relevant the matters referred to in items (a) - (d) of clause 5.1.1 which would be acceptable to the RTL; and</w:t>
      </w:r>
    </w:p>
    <w:p w14:paraId="1CDCD010"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in respect of the Relocation Proposal (if accepted) or of any Alternative Relocation Proposal, the costs likely to be incurred in connection with considering the Relocation Proposal or the Alternative Relocation Proposal and effecting the said relocation of the RTL Assets and the proper and reasonable costs of relocating any other equipment that may be necessary as a result of the relocation of those RTL Assets and any consequential losses including payments to third parties incurred as a result of the relocation of those RTL Assets and the proposed manner and timing of payment of the same by User.</w:t>
      </w:r>
    </w:p>
    <w:p w14:paraId="27EEA815" w14:textId="4D28EB25" w:rsidR="009D7A49" w:rsidRDefault="00E70C7C" w:rsidP="00B72824">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5.1.3 If within one month of the date of such counter notice (or such longer period as shall be reasonably necessary) User has not</w:t>
      </w:r>
      <w:r w:rsidR="00B72824">
        <w:rPr>
          <w:rFonts w:ascii="Arial" w:hAnsi="Arial" w:cs="Arial"/>
          <w:sz w:val="24"/>
          <w:szCs w:val="24"/>
        </w:rPr>
        <w:t xml:space="preserve">  </w:t>
      </w:r>
      <w:r>
        <w:rPr>
          <w:rFonts w:ascii="Arial" w:hAnsi="Arial" w:cs="Arial"/>
          <w:sz w:val="24"/>
          <w:szCs w:val="24"/>
        </w:rPr>
        <w:t>withdrawn the Relocation Proposal and the Parties have not agreed upon it or the Alternative Relocation Proposal (if any) or a variation of either of them (such agreement to include agreement on the costs referred to in item (c) of clause 5.1.2) the matter shall be dealt with in accordance with Clause 10.</w:t>
      </w:r>
    </w:p>
    <w:p w14:paraId="09B3005A"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lastRenderedPageBreak/>
        <w:tab/>
        <w:t>5.2</w:t>
      </w:r>
      <w:r>
        <w:rPr>
          <w:rFonts w:ascii="Arial" w:hAnsi="Arial" w:cs="Arial"/>
          <w:sz w:val="24"/>
          <w:szCs w:val="24"/>
        </w:rPr>
        <w:tab/>
        <w:t>Upon approval or settlement of any Relocation Proposal, Alternative</w:t>
      </w:r>
    </w:p>
    <w:p w14:paraId="3321448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Relocation Proposal or variation thereof pursuant to clause 5.1, the RTL shall [(conditionally upon it being able to obtain all necessary </w:t>
      </w:r>
      <w:proofErr w:type="spellStart"/>
      <w:r>
        <w:rPr>
          <w:rFonts w:ascii="Arial" w:hAnsi="Arial" w:cs="Arial"/>
          <w:sz w:val="24"/>
          <w:szCs w:val="24"/>
        </w:rPr>
        <w:t>licences</w:t>
      </w:r>
      <w:proofErr w:type="spellEnd"/>
      <w:r>
        <w:rPr>
          <w:rFonts w:ascii="Arial" w:hAnsi="Arial" w:cs="Arial"/>
          <w:sz w:val="24"/>
          <w:szCs w:val="24"/>
        </w:rPr>
        <w:t xml:space="preserve"> and consents which it will use reasonable </w:t>
      </w:r>
      <w:proofErr w:type="spellStart"/>
      <w:r>
        <w:rPr>
          <w:rFonts w:ascii="Arial" w:hAnsi="Arial" w:cs="Arial"/>
          <w:sz w:val="24"/>
          <w:szCs w:val="24"/>
        </w:rPr>
        <w:t>endeavours</w:t>
      </w:r>
      <w:proofErr w:type="spellEnd"/>
      <w:r>
        <w:rPr>
          <w:rFonts w:ascii="Arial" w:hAnsi="Arial" w:cs="Arial"/>
          <w:sz w:val="24"/>
          <w:szCs w:val="24"/>
        </w:rPr>
        <w:t xml:space="preserve"> to do)] relocate or procure the relocation of the relevant RTL Assets as quickly as reasonably practicable (having regard to, amongst other things, technical and operational requirements [and to the availability of all necessary </w:t>
      </w:r>
      <w:proofErr w:type="spellStart"/>
      <w:r>
        <w:rPr>
          <w:rFonts w:ascii="Arial" w:hAnsi="Arial" w:cs="Arial"/>
          <w:sz w:val="24"/>
          <w:szCs w:val="24"/>
        </w:rPr>
        <w:t>licences</w:t>
      </w:r>
      <w:proofErr w:type="spellEnd"/>
      <w:r>
        <w:rPr>
          <w:rFonts w:ascii="Arial" w:hAnsi="Arial" w:cs="Arial"/>
          <w:sz w:val="24"/>
          <w:szCs w:val="24"/>
        </w:rPr>
        <w:t xml:space="preserve"> and consents]).</w:t>
      </w:r>
    </w:p>
    <w:p w14:paraId="1E4FB67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5.3</w:t>
      </w:r>
      <w:r>
        <w:rPr>
          <w:rFonts w:ascii="Arial" w:hAnsi="Arial" w:cs="Arial"/>
          <w:sz w:val="24"/>
          <w:szCs w:val="24"/>
        </w:rPr>
        <w:tab/>
        <w:t>User shall render all reasonable assistance to the RTL in connection</w:t>
      </w:r>
    </w:p>
    <w:p w14:paraId="73185DA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with such relocation [</w:t>
      </w:r>
      <w:proofErr w:type="spellStart"/>
      <w:r>
        <w:rPr>
          <w:rFonts w:ascii="Arial" w:hAnsi="Arial" w:cs="Arial"/>
          <w:spacing w:val="1"/>
          <w:sz w:val="24"/>
          <w:szCs w:val="24"/>
        </w:rPr>
        <w:t>licences</w:t>
      </w:r>
      <w:proofErr w:type="spellEnd"/>
      <w:r>
        <w:rPr>
          <w:rFonts w:ascii="Arial" w:hAnsi="Arial" w:cs="Arial"/>
          <w:spacing w:val="1"/>
          <w:sz w:val="24"/>
          <w:szCs w:val="24"/>
        </w:rPr>
        <w:t xml:space="preserve"> and consents] and pay to the RTL all costs referred to in item (c) of clause 5.1.2 as agreed or settled pursuant to clause 5.1 provided that all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are used to </w:t>
      </w:r>
      <w:proofErr w:type="spellStart"/>
      <w:r>
        <w:rPr>
          <w:rFonts w:ascii="Arial" w:hAnsi="Arial" w:cs="Arial"/>
          <w:spacing w:val="1"/>
          <w:sz w:val="24"/>
          <w:szCs w:val="24"/>
        </w:rPr>
        <w:t>minimise</w:t>
      </w:r>
      <w:proofErr w:type="spellEnd"/>
      <w:r>
        <w:rPr>
          <w:rFonts w:ascii="Arial" w:hAnsi="Arial" w:cs="Arial"/>
          <w:spacing w:val="1"/>
          <w:sz w:val="24"/>
          <w:szCs w:val="24"/>
        </w:rPr>
        <w:t xml:space="preserve"> such costs and in the event that a Relocation Proposal is withdrawn or consent thereto is reasonably withheld pursuant to clause 5.1, User shall pay to the RTL all costs reasonably incurred by the RTL in connection with considering the Relocation Proposal and any counter notice.</w:t>
      </w:r>
    </w:p>
    <w:p w14:paraId="08CEC39E"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5.4</w:t>
      </w:r>
      <w:r>
        <w:rPr>
          <w:rFonts w:ascii="Arial" w:hAnsi="Arial" w:cs="Arial"/>
          <w:sz w:val="24"/>
          <w:szCs w:val="24"/>
        </w:rPr>
        <w:tab/>
        <w:t>Such of the provisions of this Agreement as are appropriate and</w:t>
      </w:r>
    </w:p>
    <w:p w14:paraId="7F332AF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relevant (including the provisions of this clause 5), shall continue to apply to any relocated RTL Assets.</w:t>
      </w:r>
    </w:p>
    <w:p w14:paraId="6904F44A" w14:textId="77777777" w:rsidR="009D7A49" w:rsidRDefault="00E70C7C">
      <w:pPr>
        <w:tabs>
          <w:tab w:val="decimal" w:pos="216"/>
          <w:tab w:val="left" w:pos="864"/>
        </w:tabs>
        <w:kinsoku w:val="0"/>
        <w:overflowPunct w:val="0"/>
        <w:autoSpaceDE/>
        <w:autoSpaceDN/>
        <w:adjustRightInd/>
        <w:spacing w:before="443" w:after="1006" w:line="274" w:lineRule="exact"/>
        <w:textAlignment w:val="baseline"/>
        <w:rPr>
          <w:rFonts w:ascii="Arial" w:hAnsi="Arial" w:cs="Arial"/>
          <w:b/>
          <w:bCs/>
          <w:sz w:val="24"/>
          <w:szCs w:val="24"/>
        </w:rPr>
      </w:pPr>
      <w:r>
        <w:rPr>
          <w:rFonts w:ascii="Arial" w:hAnsi="Arial" w:cs="Arial"/>
          <w:b/>
          <w:bCs/>
          <w:sz w:val="24"/>
          <w:szCs w:val="24"/>
        </w:rPr>
        <w:tab/>
        <w:t>6.</w:t>
      </w:r>
      <w:r>
        <w:rPr>
          <w:rFonts w:ascii="Arial" w:hAnsi="Arial" w:cs="Arial"/>
          <w:b/>
          <w:bCs/>
          <w:sz w:val="24"/>
          <w:szCs w:val="24"/>
        </w:rPr>
        <w:tab/>
      </w:r>
      <w:r>
        <w:rPr>
          <w:rFonts w:ascii="Arial" w:hAnsi="Arial" w:cs="Arial"/>
          <w:b/>
          <w:bCs/>
          <w:sz w:val="24"/>
          <w:szCs w:val="24"/>
          <w:u w:val="single"/>
        </w:rPr>
        <w:t>REMOVALS</w:t>
      </w:r>
    </w:p>
    <w:p w14:paraId="7E1CA6B3" w14:textId="77777777" w:rsidR="009D7A49" w:rsidRDefault="009D7A49">
      <w:pPr>
        <w:widowControl/>
        <w:rPr>
          <w:sz w:val="24"/>
          <w:szCs w:val="24"/>
        </w:rPr>
        <w:sectPr w:rsidR="009D7A49">
          <w:headerReference w:type="default" r:id="rId30"/>
          <w:footerReference w:type="default" r:id="rId31"/>
          <w:pgSz w:w="11909" w:h="16843"/>
          <w:pgMar w:top="720" w:right="1625" w:bottom="287" w:left="1644" w:header="720" w:footer="720" w:gutter="0"/>
          <w:cols w:space="720"/>
          <w:noEndnote/>
        </w:sectPr>
      </w:pPr>
    </w:p>
    <w:p w14:paraId="691C2D09" w14:textId="77777777" w:rsidR="009D7A49" w:rsidRDefault="009D7A49">
      <w:pPr>
        <w:widowControl/>
        <w:rPr>
          <w:sz w:val="24"/>
          <w:szCs w:val="24"/>
        </w:rPr>
        <w:sectPr w:rsidR="009D7A49">
          <w:headerReference w:type="default" r:id="rId32"/>
          <w:footerReference w:type="default" r:id="rId33"/>
          <w:type w:val="continuous"/>
          <w:pgSz w:w="11909" w:h="16843"/>
          <w:pgMar w:top="720" w:right="1905" w:bottom="287" w:left="5064" w:header="720" w:footer="720" w:gutter="0"/>
          <w:cols w:space="720"/>
          <w:noEndnote/>
        </w:sectPr>
      </w:pPr>
    </w:p>
    <w:p w14:paraId="7476E512" w14:textId="77777777" w:rsidR="009D7A49" w:rsidRDefault="00E70C7C">
      <w:pPr>
        <w:tabs>
          <w:tab w:val="decimal" w:pos="216"/>
          <w:tab w:val="left" w:pos="864"/>
        </w:tabs>
        <w:kinsoku w:val="0"/>
        <w:overflowPunct w:val="0"/>
        <w:autoSpaceDE/>
        <w:autoSpaceDN/>
        <w:adjustRightInd/>
        <w:spacing w:before="634" w:line="278" w:lineRule="exact"/>
        <w:ind w:left="72"/>
        <w:textAlignment w:val="baseline"/>
        <w:rPr>
          <w:rFonts w:ascii="Arial" w:hAnsi="Arial" w:cs="Arial"/>
          <w:sz w:val="24"/>
          <w:szCs w:val="24"/>
        </w:rPr>
      </w:pPr>
      <w:r>
        <w:rPr>
          <w:rFonts w:ascii="Arial" w:hAnsi="Arial" w:cs="Arial"/>
          <w:sz w:val="24"/>
          <w:szCs w:val="24"/>
        </w:rPr>
        <w:lastRenderedPageBreak/>
        <w:tab/>
        <w:t>6.1</w:t>
      </w:r>
      <w:r>
        <w:rPr>
          <w:rFonts w:ascii="Arial" w:hAnsi="Arial" w:cs="Arial"/>
          <w:sz w:val="24"/>
          <w:szCs w:val="24"/>
        </w:rPr>
        <w:tab/>
        <w:t>In the event that there shall cease to be a Bilateral Connection</w:t>
      </w:r>
    </w:p>
    <w:p w14:paraId="103EDA4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Agreement relating to any RTL Assets on User’s Offshore Platform the RTL shall remove all RTL Assets from User’s Offshore Platform within </w:t>
      </w:r>
      <w:proofErr w:type="gramStart"/>
      <w:r>
        <w:rPr>
          <w:rFonts w:ascii="Arial" w:hAnsi="Arial" w:cs="Arial"/>
          <w:sz w:val="24"/>
          <w:szCs w:val="24"/>
        </w:rPr>
        <w:t>[ ]</w:t>
      </w:r>
      <w:proofErr w:type="gramEnd"/>
      <w:r>
        <w:rPr>
          <w:rFonts w:ascii="Arial" w:hAnsi="Arial" w:cs="Arial"/>
          <w:sz w:val="24"/>
          <w:szCs w:val="24"/>
        </w:rPr>
        <w:t xml:space="preserve"> or such longer period as shall be agreed between the User and the RTL and in accordance with the provisions relating thereto contained in the Connection Agreement and the Bilateral Connection Agreement.</w:t>
      </w:r>
    </w:p>
    <w:p w14:paraId="56499210"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6.2</w:t>
      </w:r>
      <w:r>
        <w:rPr>
          <w:rFonts w:ascii="Arial" w:hAnsi="Arial" w:cs="Arial"/>
          <w:sz w:val="24"/>
          <w:szCs w:val="24"/>
        </w:rPr>
        <w:tab/>
        <w:t>Where the RTL is obliged to remove any of the RTL Assets from User’s</w:t>
      </w:r>
    </w:p>
    <w:p w14:paraId="5F7564B3"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pacing w:val="1"/>
          <w:sz w:val="24"/>
          <w:szCs w:val="24"/>
        </w:rPr>
      </w:pPr>
      <w:r>
        <w:rPr>
          <w:rFonts w:ascii="Arial" w:hAnsi="Arial" w:cs="Arial"/>
          <w:spacing w:val="1"/>
          <w:sz w:val="24"/>
          <w:szCs w:val="24"/>
        </w:rPr>
        <w:t>Offshore Platform, under this Clause 6, and fails to do so in accordance with the relevant provisions, (whether they be contained in this Clause 6, Clause 3 or Clause 5) User shall be entitled to remove those RTL Assets to land belonging to the RTL and the RTL shall provide all reasonable assistance to enable User safely so to do and shall pay and reimburse to User all costs and expenses reasonably incurred by User in so doing.</w:t>
      </w:r>
    </w:p>
    <w:p w14:paraId="35A50EA7"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7.</w:t>
      </w:r>
      <w:r>
        <w:rPr>
          <w:rFonts w:ascii="Arial" w:hAnsi="Arial" w:cs="Arial"/>
          <w:b/>
          <w:bCs/>
          <w:sz w:val="24"/>
          <w:szCs w:val="24"/>
        </w:rPr>
        <w:tab/>
      </w:r>
      <w:r>
        <w:rPr>
          <w:rFonts w:ascii="Arial" w:hAnsi="Arial" w:cs="Arial"/>
          <w:b/>
          <w:bCs/>
          <w:sz w:val="24"/>
          <w:szCs w:val="24"/>
          <w:u w:val="single"/>
        </w:rPr>
        <w:t>RIGHTS OF ACCESS</w:t>
      </w:r>
    </w:p>
    <w:p w14:paraId="182FFE87" w14:textId="77777777" w:rsidR="009D7A49" w:rsidRDefault="00E70C7C">
      <w:pPr>
        <w:tabs>
          <w:tab w:val="decimal" w:pos="216"/>
          <w:tab w:val="left" w:pos="864"/>
        </w:tabs>
        <w:kinsoku w:val="0"/>
        <w:overflowPunct w:val="0"/>
        <w:autoSpaceDE/>
        <w:autoSpaceDN/>
        <w:adjustRightInd/>
        <w:spacing w:before="446" w:line="281" w:lineRule="exact"/>
        <w:ind w:left="72"/>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A Right of Access includes the right to bring on to User’s Offshore</w:t>
      </w:r>
    </w:p>
    <w:p w14:paraId="04443D11"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Platform such vehicles, plant, machinery and maintenance or construction materials as shall be reasonably necessary for the Permitted Purpose.</w:t>
      </w:r>
    </w:p>
    <w:p w14:paraId="48E7553F"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7.2</w:t>
      </w:r>
      <w:r>
        <w:rPr>
          <w:rFonts w:ascii="Arial" w:hAnsi="Arial" w:cs="Arial"/>
          <w:sz w:val="24"/>
          <w:szCs w:val="24"/>
        </w:rPr>
        <w:tab/>
        <w:t>A Right of Access given to the RTL may be exercised by any person,</w:t>
      </w:r>
    </w:p>
    <w:p w14:paraId="6DBE21D5" w14:textId="77777777" w:rsidR="009D7A49" w:rsidRDefault="00E70C7C">
      <w:pPr>
        <w:kinsoku w:val="0"/>
        <w:overflowPunct w:val="0"/>
        <w:autoSpaceDE/>
        <w:autoSpaceDN/>
        <w:adjustRightInd/>
        <w:spacing w:after="522" w:line="480" w:lineRule="exact"/>
        <w:ind w:left="864" w:right="72"/>
        <w:jc w:val="both"/>
        <w:textAlignment w:val="baseline"/>
        <w:rPr>
          <w:rFonts w:ascii="Arial" w:hAnsi="Arial" w:cs="Arial"/>
          <w:sz w:val="24"/>
          <w:szCs w:val="24"/>
        </w:rPr>
      </w:pPr>
      <w:r>
        <w:rPr>
          <w:rFonts w:ascii="Arial" w:hAnsi="Arial" w:cs="Arial"/>
          <w:sz w:val="24"/>
          <w:szCs w:val="24"/>
        </w:rPr>
        <w:t xml:space="preserve">including third party contractors, reasonably nominated from time to time by the RTL. To the extent (if any) that any particular </w:t>
      </w:r>
      <w:proofErr w:type="spellStart"/>
      <w:r>
        <w:rPr>
          <w:rFonts w:ascii="Arial" w:hAnsi="Arial" w:cs="Arial"/>
          <w:sz w:val="24"/>
          <w:szCs w:val="24"/>
        </w:rPr>
        <w:t>authorisation</w:t>
      </w:r>
      <w:proofErr w:type="spellEnd"/>
      <w:r>
        <w:rPr>
          <w:rFonts w:ascii="Arial" w:hAnsi="Arial" w:cs="Arial"/>
          <w:sz w:val="24"/>
          <w:szCs w:val="24"/>
        </w:rPr>
        <w:t xml:space="preserve"> or clearances may be required to be given by User and the procedures for giving and obtaining the same are not for the time being stipulated in arrangements made pursuant to clause 7.3, the same shall be given within a reasonable time from the date of the request therefor, save in the case of emergency in which case it shall be given without delay.</w:t>
      </w:r>
    </w:p>
    <w:p w14:paraId="3224E150" w14:textId="77777777" w:rsidR="009D7A49" w:rsidRDefault="009D7A49">
      <w:pPr>
        <w:widowControl/>
        <w:rPr>
          <w:sz w:val="24"/>
          <w:szCs w:val="24"/>
        </w:rPr>
        <w:sectPr w:rsidR="009D7A49">
          <w:headerReference w:type="default" r:id="rId34"/>
          <w:footerReference w:type="default" r:id="rId35"/>
          <w:pgSz w:w="11909" w:h="16843"/>
          <w:pgMar w:top="720" w:right="1627" w:bottom="287" w:left="1642" w:header="720" w:footer="720" w:gutter="0"/>
          <w:cols w:space="720"/>
          <w:noEndnote/>
        </w:sectPr>
      </w:pPr>
    </w:p>
    <w:p w14:paraId="1C07CB36" w14:textId="77777777" w:rsidR="009D7A49" w:rsidRDefault="009D7A49">
      <w:pPr>
        <w:widowControl/>
        <w:rPr>
          <w:sz w:val="24"/>
          <w:szCs w:val="24"/>
        </w:rPr>
        <w:sectPr w:rsidR="009D7A49">
          <w:headerReference w:type="default" r:id="rId36"/>
          <w:footerReference w:type="default" r:id="rId37"/>
          <w:type w:val="continuous"/>
          <w:pgSz w:w="11909" w:h="16843"/>
          <w:pgMar w:top="720" w:right="1905" w:bottom="287" w:left="5064" w:header="720" w:footer="720" w:gutter="0"/>
          <w:cols w:space="720"/>
          <w:noEndnote/>
        </w:sectPr>
      </w:pPr>
    </w:p>
    <w:p w14:paraId="42D128F5" w14:textId="77777777" w:rsidR="009D7A49" w:rsidRDefault="00E70C7C">
      <w:pPr>
        <w:tabs>
          <w:tab w:val="decimal" w:pos="216"/>
          <w:tab w:val="left" w:pos="864"/>
        </w:tabs>
        <w:kinsoku w:val="0"/>
        <w:overflowPunct w:val="0"/>
        <w:autoSpaceDE/>
        <w:autoSpaceDN/>
        <w:adjustRightInd/>
        <w:spacing w:before="634" w:line="278" w:lineRule="exact"/>
        <w:ind w:right="72"/>
        <w:textAlignment w:val="baseline"/>
        <w:rPr>
          <w:rFonts w:ascii="Arial" w:hAnsi="Arial" w:cs="Arial"/>
          <w:sz w:val="24"/>
          <w:szCs w:val="24"/>
        </w:rPr>
      </w:pPr>
      <w:r>
        <w:rPr>
          <w:rFonts w:ascii="Arial" w:hAnsi="Arial" w:cs="Arial"/>
          <w:sz w:val="24"/>
          <w:szCs w:val="24"/>
        </w:rPr>
        <w:lastRenderedPageBreak/>
        <w:tab/>
        <w:t>7.3</w:t>
      </w:r>
      <w:r>
        <w:rPr>
          <w:rFonts w:ascii="Arial" w:hAnsi="Arial" w:cs="Arial"/>
          <w:sz w:val="24"/>
          <w:szCs w:val="24"/>
        </w:rPr>
        <w:tab/>
        <w:t>The RTL shall procure that all reasonable arrangements and provisions</w:t>
      </w:r>
    </w:p>
    <w:p w14:paraId="6D1D07C2"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 xml:space="preserve">are made and/or revised from time to time, as and when necessary or desirable, to facilitate the safe exercise by it of any Right of Access with the minimum of disruption, disturbance or inconvenience to User. Such arrangements and provisions shall provide for User to have the right to make directions or regulations from time to time in relation to a specified matter. Matters to be covered by such arrangements and/or </w:t>
      </w:r>
      <w:proofErr w:type="gramStart"/>
      <w:r>
        <w:rPr>
          <w:rFonts w:ascii="Arial" w:hAnsi="Arial" w:cs="Arial"/>
          <w:sz w:val="24"/>
          <w:szCs w:val="24"/>
        </w:rPr>
        <w:t>provision</w:t>
      </w:r>
      <w:proofErr w:type="gramEnd"/>
      <w:r>
        <w:rPr>
          <w:rFonts w:ascii="Arial" w:hAnsi="Arial" w:cs="Arial"/>
          <w:sz w:val="24"/>
          <w:szCs w:val="24"/>
        </w:rPr>
        <w:t xml:space="preserve"> shall </w:t>
      </w:r>
      <w:proofErr w:type="gramStart"/>
      <w:r>
        <w:rPr>
          <w:rFonts w:ascii="Arial" w:hAnsi="Arial" w:cs="Arial"/>
          <w:sz w:val="24"/>
          <w:szCs w:val="24"/>
        </w:rPr>
        <w:t>include:</w:t>
      </w:r>
      <w:r>
        <w:rPr>
          <w:rFonts w:ascii="Arial" w:hAnsi="Arial" w:cs="Arial"/>
          <w:sz w:val="24"/>
          <w:szCs w:val="24"/>
        </w:rPr>
        <w:noBreakHyphen/>
      </w:r>
      <w:proofErr w:type="gramEnd"/>
    </w:p>
    <w:p w14:paraId="0DBF85A1" w14:textId="77777777" w:rsidR="009D7A49" w:rsidRDefault="00E70C7C">
      <w:pPr>
        <w:numPr>
          <w:ilvl w:val="0"/>
          <w:numId w:val="9"/>
        </w:numPr>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 xml:space="preserve">the identification of any relevant RTL </w:t>
      </w:r>
      <w:proofErr w:type="gramStart"/>
      <w:r>
        <w:rPr>
          <w:rFonts w:ascii="Arial" w:hAnsi="Arial" w:cs="Arial"/>
          <w:sz w:val="24"/>
          <w:szCs w:val="24"/>
        </w:rPr>
        <w:t>Assets;</w:t>
      </w:r>
      <w:proofErr w:type="gramEnd"/>
    </w:p>
    <w:p w14:paraId="0776378D"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particular access</w:t>
      </w:r>
      <w:proofErr w:type="gramEnd"/>
      <w:r>
        <w:rPr>
          <w:rFonts w:ascii="Arial" w:hAnsi="Arial" w:cs="Arial"/>
          <w:sz w:val="24"/>
          <w:szCs w:val="24"/>
        </w:rPr>
        <w:t xml:space="preserve"> routes applicable to the Offshore Platform in question having </w:t>
      </w:r>
      <w:proofErr w:type="gramStart"/>
      <w:r>
        <w:rPr>
          <w:rFonts w:ascii="Arial" w:hAnsi="Arial" w:cs="Arial"/>
          <w:sz w:val="24"/>
          <w:szCs w:val="24"/>
        </w:rPr>
        <w:t>particular regard</w:t>
      </w:r>
      <w:proofErr w:type="gramEnd"/>
      <w:r>
        <w:rPr>
          <w:rFonts w:ascii="Arial" w:hAnsi="Arial" w:cs="Arial"/>
          <w:sz w:val="24"/>
          <w:szCs w:val="24"/>
        </w:rPr>
        <w:t xml:space="preserve"> for the weight and size limits on those </w:t>
      </w:r>
      <w:proofErr w:type="gramStart"/>
      <w:r>
        <w:rPr>
          <w:rFonts w:ascii="Arial" w:hAnsi="Arial" w:cs="Arial"/>
          <w:sz w:val="24"/>
          <w:szCs w:val="24"/>
        </w:rPr>
        <w:t>routes;</w:t>
      </w:r>
      <w:proofErr w:type="gramEnd"/>
    </w:p>
    <w:p w14:paraId="5D3DC954" w14:textId="77777777" w:rsidR="009D7A49" w:rsidRDefault="00E70C7C">
      <w:pPr>
        <w:numPr>
          <w:ilvl w:val="0"/>
          <w:numId w:val="9"/>
        </w:numPr>
        <w:kinsoku w:val="0"/>
        <w:overflowPunct w:val="0"/>
        <w:autoSpaceDE/>
        <w:autoSpaceDN/>
        <w:adjustRightInd/>
        <w:spacing w:before="442" w:line="278"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limitations on times of exercise of a Right of </w:t>
      </w:r>
      <w:proofErr w:type="gramStart"/>
      <w:r>
        <w:rPr>
          <w:rFonts w:ascii="Arial" w:hAnsi="Arial" w:cs="Arial"/>
          <w:spacing w:val="-1"/>
          <w:sz w:val="24"/>
          <w:szCs w:val="24"/>
        </w:rPr>
        <w:t>Access;</w:t>
      </w:r>
      <w:proofErr w:type="gramEnd"/>
    </w:p>
    <w:p w14:paraId="266182B2"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any requirements as to prior notification and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exercising such Rights of Access, and procedures for obtaining the </w:t>
      </w:r>
      <w:proofErr w:type="gramStart"/>
      <w:r>
        <w:rPr>
          <w:rFonts w:ascii="Arial" w:hAnsi="Arial" w:cs="Arial"/>
          <w:sz w:val="24"/>
          <w:szCs w:val="24"/>
        </w:rPr>
        <w:t>same;</w:t>
      </w:r>
      <w:proofErr w:type="gramEnd"/>
    </w:p>
    <w:p w14:paraId="05DF9EB7"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means of communication between the Parties and all employees and/or contractors who may be </w:t>
      </w:r>
      <w:proofErr w:type="spellStart"/>
      <w:r>
        <w:rPr>
          <w:rFonts w:ascii="Arial" w:hAnsi="Arial" w:cs="Arial"/>
          <w:sz w:val="24"/>
          <w:szCs w:val="24"/>
        </w:rPr>
        <w:t>authorised</w:t>
      </w:r>
      <w:proofErr w:type="spellEnd"/>
      <w:r>
        <w:rPr>
          <w:rFonts w:ascii="Arial" w:hAnsi="Arial" w:cs="Arial"/>
          <w:sz w:val="24"/>
          <w:szCs w:val="24"/>
        </w:rPr>
        <w:t xml:space="preserve"> from time to time by the RTL to exercise a Right of Access of any relevant directions or regulations made by the </w:t>
      </w:r>
      <w:proofErr w:type="gramStart"/>
      <w:r>
        <w:rPr>
          <w:rFonts w:ascii="Arial" w:hAnsi="Arial" w:cs="Arial"/>
          <w:sz w:val="24"/>
          <w:szCs w:val="24"/>
        </w:rPr>
        <w:t>RTL;</w:t>
      </w:r>
      <w:proofErr w:type="gramEnd"/>
    </w:p>
    <w:p w14:paraId="6ED880DC"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identification of and arrangements applicable to Emergency Personnel.</w:t>
      </w:r>
    </w:p>
    <w:p w14:paraId="02D46279"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limitation or restriction on the exercise of such Right of Access to the extent that in the circumstances is reasonable.</w:t>
      </w:r>
    </w:p>
    <w:p w14:paraId="0FB08ACC" w14:textId="4CBA86C4" w:rsidR="009D7A49" w:rsidRDefault="00E70C7C" w:rsidP="00F15533">
      <w:pPr>
        <w:tabs>
          <w:tab w:val="decimal" w:pos="216"/>
          <w:tab w:val="left" w:pos="864"/>
        </w:tabs>
        <w:kinsoku w:val="0"/>
        <w:overflowPunct w:val="0"/>
        <w:autoSpaceDE/>
        <w:autoSpaceDN/>
        <w:adjustRightInd/>
        <w:spacing w:before="442" w:after="522" w:line="480" w:lineRule="auto"/>
        <w:ind w:left="1134" w:right="72" w:hanging="992"/>
        <w:textAlignment w:val="baseline"/>
        <w:rPr>
          <w:rFonts w:ascii="Arial" w:hAnsi="Arial" w:cs="Arial"/>
          <w:sz w:val="24"/>
          <w:szCs w:val="24"/>
        </w:rPr>
      </w:pPr>
      <w:r>
        <w:rPr>
          <w:rFonts w:ascii="Arial" w:hAnsi="Arial" w:cs="Arial"/>
          <w:sz w:val="24"/>
          <w:szCs w:val="24"/>
        </w:rPr>
        <w:lastRenderedPageBreak/>
        <w:tab/>
        <w:t>7.4</w:t>
      </w:r>
      <w:r>
        <w:rPr>
          <w:rFonts w:ascii="Arial" w:hAnsi="Arial" w:cs="Arial"/>
          <w:sz w:val="24"/>
          <w:szCs w:val="24"/>
        </w:rPr>
        <w:tab/>
        <w:t>The RTL shall procure that any such arrangements and/or provisions</w:t>
      </w:r>
      <w:proofErr w:type="gramStart"/>
      <w:r w:rsidR="00B72824">
        <w:rPr>
          <w:rFonts w:ascii="Arial" w:hAnsi="Arial" w:cs="Arial"/>
          <w:sz w:val="24"/>
          <w:szCs w:val="24"/>
        </w:rPr>
        <w:t xml:space="preserve">  </w:t>
      </w:r>
      <w:r w:rsidR="00F15533">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or directions or regulations issued by User pursuant thereto) made from time to time between the Parties shall be observed and performed by it and all persons </w:t>
      </w:r>
      <w:proofErr w:type="spellStart"/>
      <w:r>
        <w:rPr>
          <w:rFonts w:ascii="Arial" w:hAnsi="Arial" w:cs="Arial"/>
          <w:sz w:val="24"/>
          <w:szCs w:val="24"/>
        </w:rPr>
        <w:t>authorised</w:t>
      </w:r>
      <w:proofErr w:type="spellEnd"/>
      <w:r>
        <w:rPr>
          <w:rFonts w:ascii="Arial" w:hAnsi="Arial" w:cs="Arial"/>
          <w:sz w:val="24"/>
          <w:szCs w:val="24"/>
        </w:rPr>
        <w:t xml:space="preserve"> by it to exercise any Right of Access.</w:t>
      </w:r>
    </w:p>
    <w:p w14:paraId="02C977D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7.4.1 The RTL shall procure that all reasonable steps are taken in the exercise of any Right of Access to:</w:t>
      </w:r>
    </w:p>
    <w:p w14:paraId="06077B1B"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avoid or </w:t>
      </w:r>
      <w:proofErr w:type="spellStart"/>
      <w:r>
        <w:rPr>
          <w:rFonts w:ascii="Arial" w:hAnsi="Arial" w:cs="Arial"/>
          <w:sz w:val="24"/>
          <w:szCs w:val="24"/>
        </w:rPr>
        <w:t>minimise</w:t>
      </w:r>
      <w:proofErr w:type="spellEnd"/>
      <w:r>
        <w:rPr>
          <w:rFonts w:ascii="Arial" w:hAnsi="Arial" w:cs="Arial"/>
          <w:sz w:val="24"/>
          <w:szCs w:val="24"/>
        </w:rPr>
        <w:t xml:space="preserve"> damage to User’s Offshore Platform, or any other property thereon or </w:t>
      </w:r>
      <w:proofErr w:type="gramStart"/>
      <w:r>
        <w:rPr>
          <w:rFonts w:ascii="Arial" w:hAnsi="Arial" w:cs="Arial"/>
          <w:sz w:val="24"/>
          <w:szCs w:val="24"/>
        </w:rPr>
        <w:t>therein;</w:t>
      </w:r>
      <w:proofErr w:type="gramEnd"/>
    </w:p>
    <w:p w14:paraId="680A61EC"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cause as little disturbance and inconvenience as possible to User or </w:t>
      </w:r>
      <w:proofErr w:type="gramStart"/>
      <w:r>
        <w:rPr>
          <w:rFonts w:ascii="Arial" w:hAnsi="Arial" w:cs="Arial"/>
          <w:sz w:val="24"/>
          <w:szCs w:val="24"/>
        </w:rPr>
        <w:t>other</w:t>
      </w:r>
      <w:proofErr w:type="gramEnd"/>
      <w:r>
        <w:rPr>
          <w:rFonts w:ascii="Arial" w:hAnsi="Arial" w:cs="Arial"/>
          <w:sz w:val="24"/>
          <w:szCs w:val="24"/>
        </w:rPr>
        <w:t xml:space="preserve"> occupier of User’s Offshore </w:t>
      </w:r>
      <w:proofErr w:type="gramStart"/>
      <w:r>
        <w:rPr>
          <w:rFonts w:ascii="Arial" w:hAnsi="Arial" w:cs="Arial"/>
          <w:sz w:val="24"/>
          <w:szCs w:val="24"/>
        </w:rPr>
        <w:t>Platform;</w:t>
      </w:r>
      <w:proofErr w:type="gramEnd"/>
    </w:p>
    <w:p w14:paraId="715B8485" w14:textId="77777777" w:rsidR="009D7A49" w:rsidRDefault="00E70C7C">
      <w:pPr>
        <w:kinsoku w:val="0"/>
        <w:overflowPunct w:val="0"/>
        <w:autoSpaceDE/>
        <w:autoSpaceDN/>
        <w:adjustRightInd/>
        <w:spacing w:before="240" w:line="480" w:lineRule="exact"/>
        <w:ind w:left="1728" w:right="72"/>
        <w:jc w:val="both"/>
        <w:textAlignment w:val="baseline"/>
        <w:rPr>
          <w:rFonts w:ascii="Arial" w:hAnsi="Arial" w:cs="Arial"/>
          <w:sz w:val="24"/>
          <w:szCs w:val="24"/>
        </w:rPr>
      </w:pPr>
      <w:r>
        <w:rPr>
          <w:rFonts w:ascii="Arial" w:hAnsi="Arial" w:cs="Arial"/>
          <w:sz w:val="24"/>
          <w:szCs w:val="24"/>
        </w:rPr>
        <w:t xml:space="preserve">and shall promptly make good any damage caused to User’s Offshore Platform and/or such other property </w:t>
      </w:r>
      <w:proofErr w:type="gramStart"/>
      <w:r>
        <w:rPr>
          <w:rFonts w:ascii="Arial" w:hAnsi="Arial" w:cs="Arial"/>
          <w:sz w:val="24"/>
          <w:szCs w:val="24"/>
        </w:rPr>
        <w:t>in the course of</w:t>
      </w:r>
      <w:proofErr w:type="gramEnd"/>
      <w:r>
        <w:rPr>
          <w:rFonts w:ascii="Arial" w:hAnsi="Arial" w:cs="Arial"/>
          <w:sz w:val="24"/>
          <w:szCs w:val="24"/>
        </w:rPr>
        <w:t xml:space="preserve"> the exercise of such rights and shall indemnify User against all actions, claims, proceedings, losses, costs and demands arising out of such exercise.</w:t>
      </w:r>
    </w:p>
    <w:p w14:paraId="5EF7E58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7.4.2 Subject to clause 7.4.1, all such rights shall be exercisable free of any charge or payment of any kind.</w:t>
      </w:r>
    </w:p>
    <w:p w14:paraId="672CD4E3" w14:textId="77777777" w:rsidR="009D7A49" w:rsidRDefault="00E70C7C">
      <w:pPr>
        <w:tabs>
          <w:tab w:val="right" w:pos="8568"/>
        </w:tabs>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7.5</w:t>
      </w:r>
      <w:r>
        <w:rPr>
          <w:rFonts w:ascii="Arial" w:hAnsi="Arial" w:cs="Arial"/>
          <w:sz w:val="24"/>
          <w:szCs w:val="24"/>
        </w:rPr>
        <w:tab/>
        <w:t>Subject to any contrary arrangements for the time being made under</w:t>
      </w:r>
    </w:p>
    <w:p w14:paraId="3DF003CC" w14:textId="77777777" w:rsidR="009D7A49" w:rsidRDefault="00E70C7C">
      <w:pPr>
        <w:kinsoku w:val="0"/>
        <w:overflowPunct w:val="0"/>
        <w:autoSpaceDE/>
        <w:autoSpaceDN/>
        <w:adjustRightInd/>
        <w:spacing w:before="202" w:line="278" w:lineRule="exact"/>
        <w:ind w:left="864" w:right="72"/>
        <w:textAlignment w:val="baseline"/>
        <w:rPr>
          <w:rFonts w:ascii="Arial" w:hAnsi="Arial" w:cs="Arial"/>
          <w:spacing w:val="-1"/>
          <w:sz w:val="24"/>
          <w:szCs w:val="24"/>
        </w:rPr>
      </w:pPr>
      <w:r>
        <w:rPr>
          <w:rFonts w:ascii="Arial" w:hAnsi="Arial" w:cs="Arial"/>
          <w:spacing w:val="-1"/>
          <w:sz w:val="24"/>
          <w:szCs w:val="24"/>
        </w:rPr>
        <w:t>clause 7.3,</w:t>
      </w:r>
    </w:p>
    <w:p w14:paraId="3BCE823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7.5.1 a Right of Access for operation or inspection shall be available without prior </w:t>
      </w:r>
      <w:proofErr w:type="gramStart"/>
      <w:r>
        <w:rPr>
          <w:rFonts w:ascii="Arial" w:hAnsi="Arial" w:cs="Arial"/>
          <w:sz w:val="24"/>
          <w:szCs w:val="24"/>
        </w:rPr>
        <w:t>notice;</w:t>
      </w:r>
      <w:proofErr w:type="gramEnd"/>
    </w:p>
    <w:p w14:paraId="2E1F10A3" w14:textId="0682EC71" w:rsidR="009D7A49" w:rsidRDefault="00E70C7C" w:rsidP="001E52D3">
      <w:pPr>
        <w:kinsoku w:val="0"/>
        <w:overflowPunct w:val="0"/>
        <w:autoSpaceDE/>
        <w:autoSpaceDN/>
        <w:adjustRightInd/>
        <w:spacing w:before="240" w:after="522" w:line="480" w:lineRule="exact"/>
        <w:ind w:left="1728" w:right="72" w:hanging="864"/>
        <w:jc w:val="both"/>
        <w:textAlignment w:val="baseline"/>
        <w:rPr>
          <w:rFonts w:ascii="Arial" w:hAnsi="Arial" w:cs="Arial"/>
          <w:sz w:val="24"/>
          <w:szCs w:val="24"/>
        </w:rPr>
      </w:pPr>
      <w:r>
        <w:rPr>
          <w:rFonts w:ascii="Arial" w:hAnsi="Arial" w:cs="Arial"/>
          <w:spacing w:val="3"/>
          <w:sz w:val="24"/>
          <w:szCs w:val="24"/>
        </w:rPr>
        <w:t xml:space="preserve">7.5.2 a Right of Access for the purpose of maintenance, testing or repair of HV Apparatus shall only be exercisable on the giving of at </w:t>
      </w:r>
      <w:r>
        <w:rPr>
          <w:rFonts w:ascii="Arial" w:hAnsi="Arial" w:cs="Arial"/>
          <w:spacing w:val="3"/>
          <w:sz w:val="24"/>
          <w:szCs w:val="24"/>
        </w:rPr>
        <w:lastRenderedPageBreak/>
        <w:t>least [seven days] prior written notice to User except in the case of loss of generation or demand or other emergency (in which event User shall render all possible assistance in</w:t>
      </w:r>
      <w:r w:rsidR="001E52D3">
        <w:rPr>
          <w:rFonts w:ascii="Arial" w:hAnsi="Arial" w:cs="Arial"/>
          <w:spacing w:val="3"/>
          <w:sz w:val="24"/>
          <w:szCs w:val="24"/>
        </w:rPr>
        <w:t xml:space="preserve"> </w:t>
      </w:r>
      <w:r>
        <w:rPr>
          <w:rFonts w:ascii="Arial" w:hAnsi="Arial" w:cs="Arial"/>
          <w:sz w:val="24"/>
          <w:szCs w:val="24"/>
        </w:rPr>
        <w:t>procuring that the Right of Access shall be exercisable as soon as possible); and</w:t>
      </w:r>
    </w:p>
    <w:p w14:paraId="78CDFE7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pacing w:val="1"/>
          <w:sz w:val="24"/>
          <w:szCs w:val="24"/>
        </w:rPr>
      </w:pPr>
      <w:r>
        <w:rPr>
          <w:rFonts w:ascii="Arial" w:hAnsi="Arial" w:cs="Arial"/>
          <w:spacing w:val="1"/>
          <w:sz w:val="24"/>
          <w:szCs w:val="24"/>
        </w:rPr>
        <w:t>7.5.3 a Right of Access for the purpose of Modifying any RTL Asset shall be exercisable only after [two weeks] prior written notice to User.</w:t>
      </w:r>
    </w:p>
    <w:p w14:paraId="11A8702E"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u w:val="single"/>
        </w:rPr>
      </w:pPr>
      <w:r>
        <w:rPr>
          <w:rFonts w:ascii="Arial" w:hAnsi="Arial" w:cs="Arial"/>
          <w:b/>
          <w:bCs/>
          <w:sz w:val="24"/>
          <w:szCs w:val="24"/>
        </w:rPr>
        <w:tab/>
        <w:t>8.</w:t>
      </w:r>
      <w:r>
        <w:rPr>
          <w:rFonts w:ascii="Arial" w:hAnsi="Arial" w:cs="Arial"/>
          <w:b/>
          <w:bCs/>
          <w:sz w:val="24"/>
          <w:szCs w:val="24"/>
        </w:rPr>
        <w:tab/>
      </w:r>
      <w:r>
        <w:rPr>
          <w:rFonts w:ascii="Arial" w:hAnsi="Arial" w:cs="Arial"/>
          <w:b/>
          <w:bCs/>
          <w:sz w:val="24"/>
          <w:szCs w:val="24"/>
          <w:u w:val="single"/>
        </w:rPr>
        <w:t>SERVICES AND USE OF ASSETS</w:t>
      </w:r>
    </w:p>
    <w:p w14:paraId="05E450E2"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pacing w:val="-1"/>
          <w:sz w:val="24"/>
          <w:szCs w:val="24"/>
        </w:rPr>
      </w:pPr>
      <w:r>
        <w:rPr>
          <w:rFonts w:ascii="Arial" w:hAnsi="Arial" w:cs="Arial"/>
          <w:spacing w:val="-1"/>
          <w:sz w:val="24"/>
          <w:szCs w:val="24"/>
        </w:rPr>
        <w:tab/>
        <w:t>8.1</w:t>
      </w:r>
      <w:r>
        <w:rPr>
          <w:rFonts w:ascii="Arial" w:hAnsi="Arial" w:cs="Arial"/>
          <w:spacing w:val="-1"/>
          <w:sz w:val="24"/>
          <w:szCs w:val="24"/>
        </w:rPr>
        <w:tab/>
        <w:t>Subject as hereinafter provided, in relation to the Facilities, User shall, if</w:t>
      </w:r>
    </w:p>
    <w:p w14:paraId="22FF9C1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required by </w:t>
      </w:r>
      <w:proofErr w:type="gramStart"/>
      <w:r>
        <w:rPr>
          <w:rFonts w:ascii="Arial" w:hAnsi="Arial" w:cs="Arial"/>
          <w:sz w:val="24"/>
          <w:szCs w:val="24"/>
        </w:rPr>
        <w:t>the RTL</w:t>
      </w:r>
      <w:proofErr w:type="gramEnd"/>
      <w:r>
        <w:rPr>
          <w:rFonts w:ascii="Arial" w:hAnsi="Arial" w:cs="Arial"/>
          <w:sz w:val="24"/>
          <w:szCs w:val="24"/>
        </w:rPr>
        <w:t xml:space="preserve">, make the Facilities in question available for use by </w:t>
      </w:r>
      <w:proofErr w:type="gramStart"/>
      <w:r>
        <w:rPr>
          <w:rFonts w:ascii="Arial" w:hAnsi="Arial" w:cs="Arial"/>
          <w:sz w:val="24"/>
          <w:szCs w:val="24"/>
        </w:rPr>
        <w:t>the RTL</w:t>
      </w:r>
      <w:proofErr w:type="gramEnd"/>
      <w:r>
        <w:rPr>
          <w:rFonts w:ascii="Arial" w:hAnsi="Arial" w:cs="Arial"/>
          <w:sz w:val="24"/>
          <w:szCs w:val="24"/>
        </w:rPr>
        <w:t xml:space="preserve"> to such </w:t>
      </w:r>
      <w:proofErr w:type="gramStart"/>
      <w:r>
        <w:rPr>
          <w:rFonts w:ascii="Arial" w:hAnsi="Arial" w:cs="Arial"/>
          <w:sz w:val="24"/>
          <w:szCs w:val="24"/>
        </w:rPr>
        <w:t>extent</w:t>
      </w:r>
      <w:proofErr w:type="gramEnd"/>
      <w:r>
        <w:rPr>
          <w:rFonts w:ascii="Arial" w:hAnsi="Arial" w:cs="Arial"/>
          <w:sz w:val="24"/>
          <w:szCs w:val="24"/>
        </w:rPr>
        <w:t xml:space="preserve"> as is necessary for the purposes of the RTL’s undertaking but not </w:t>
      </w:r>
      <w:proofErr w:type="gramStart"/>
      <w:r>
        <w:rPr>
          <w:rFonts w:ascii="Arial" w:hAnsi="Arial" w:cs="Arial"/>
          <w:sz w:val="24"/>
          <w:szCs w:val="24"/>
        </w:rPr>
        <w:t>so as to</w:t>
      </w:r>
      <w:proofErr w:type="gramEnd"/>
      <w:r>
        <w:rPr>
          <w:rFonts w:ascii="Arial" w:hAnsi="Arial" w:cs="Arial"/>
          <w:sz w:val="24"/>
          <w:szCs w:val="24"/>
        </w:rPr>
        <w:t xml:space="preserve"> prejudice the use now or hereafter of such Facilities by User for its undertaking.</w:t>
      </w:r>
    </w:p>
    <w:p w14:paraId="4314A5E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Subject as hereinafter provided, in relation to each of the Services, User</w:t>
      </w:r>
    </w:p>
    <w:p w14:paraId="0A2C7C10"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shall, if required by the RTL, provide the same to the RTL. Such provision shall be of such a quality and quantity and shall be provided at such times as the RTL shall reasonably request. User shall not be required to exceed the level of quality or quantity of the Services as is anticipated by the Parties at the date of this Agreement, unless specifically agreed otherwise between the Parties.</w:t>
      </w:r>
    </w:p>
    <w:p w14:paraId="67A024B0"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Where the use of any Facilities made available or such Services are</w:t>
      </w:r>
    </w:p>
    <w:p w14:paraId="05AC5A9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pacing w:val="1"/>
          <w:sz w:val="24"/>
          <w:szCs w:val="24"/>
        </w:rPr>
        <w:t xml:space="preserve">supplied as aforesaid, the Parties shall procure that all reasonable arrangements and provisions are made and/or revised from time to time, as and when necessary or desirable between the local personnel employed by each of them in that regard, such arrangements to </w:t>
      </w:r>
      <w:proofErr w:type="gramStart"/>
      <w:r>
        <w:rPr>
          <w:rFonts w:ascii="Arial" w:hAnsi="Arial" w:cs="Arial"/>
          <w:spacing w:val="1"/>
          <w:sz w:val="24"/>
          <w:szCs w:val="24"/>
        </w:rPr>
        <w:t>include:</w:t>
      </w:r>
      <w:r>
        <w:rPr>
          <w:rFonts w:ascii="Arial" w:hAnsi="Arial" w:cs="Arial"/>
          <w:spacing w:val="1"/>
          <w:sz w:val="24"/>
          <w:szCs w:val="24"/>
        </w:rPr>
        <w:noBreakHyphen/>
      </w:r>
      <w:proofErr w:type="gramEnd"/>
    </w:p>
    <w:p w14:paraId="401C26DA"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pacing w:val="5"/>
          <w:sz w:val="24"/>
          <w:szCs w:val="24"/>
        </w:rPr>
      </w:pPr>
      <w:r>
        <w:rPr>
          <w:rFonts w:ascii="Arial" w:hAnsi="Arial" w:cs="Arial"/>
          <w:spacing w:val="5"/>
          <w:sz w:val="24"/>
          <w:szCs w:val="24"/>
        </w:rPr>
        <w:lastRenderedPageBreak/>
        <w:t>8.3.1</w:t>
      </w:r>
      <w:r>
        <w:rPr>
          <w:rFonts w:ascii="Arial" w:hAnsi="Arial" w:cs="Arial"/>
          <w:spacing w:val="5"/>
          <w:sz w:val="24"/>
          <w:szCs w:val="24"/>
        </w:rPr>
        <w:tab/>
        <w:t>the identification of the Facilities and/or Services in question</w:t>
      </w:r>
    </w:p>
    <w:p w14:paraId="130B446D" w14:textId="77777777" w:rsidR="009D7A49" w:rsidRDefault="00E70C7C">
      <w:pPr>
        <w:kinsoku w:val="0"/>
        <w:overflowPunct w:val="0"/>
        <w:autoSpaceDE/>
        <w:autoSpaceDN/>
        <w:adjustRightInd/>
        <w:spacing w:before="203" w:after="523" w:line="277" w:lineRule="exact"/>
        <w:ind w:left="1728"/>
        <w:textAlignment w:val="baseline"/>
        <w:rPr>
          <w:rFonts w:ascii="Arial" w:hAnsi="Arial" w:cs="Arial"/>
          <w:sz w:val="24"/>
          <w:szCs w:val="24"/>
        </w:rPr>
      </w:pPr>
      <w:r>
        <w:rPr>
          <w:rFonts w:ascii="Arial" w:hAnsi="Arial" w:cs="Arial"/>
          <w:sz w:val="24"/>
          <w:szCs w:val="24"/>
        </w:rPr>
        <w:t xml:space="preserve">including (where relevant) the extent of their </w:t>
      </w:r>
      <w:proofErr w:type="gramStart"/>
      <w:r>
        <w:rPr>
          <w:rFonts w:ascii="Arial" w:hAnsi="Arial" w:cs="Arial"/>
          <w:sz w:val="24"/>
          <w:szCs w:val="24"/>
        </w:rPr>
        <w:t>availability;</w:t>
      </w:r>
      <w:proofErr w:type="gramEnd"/>
    </w:p>
    <w:p w14:paraId="630B7994" w14:textId="77777777" w:rsidR="009D7A49" w:rsidRDefault="00E70C7C">
      <w:pPr>
        <w:kinsoku w:val="0"/>
        <w:overflowPunct w:val="0"/>
        <w:autoSpaceDE/>
        <w:autoSpaceDN/>
        <w:adjustRightInd/>
        <w:spacing w:before="431"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8.3.2 the hours during which such use or provision shall be allowed or </w:t>
      </w:r>
      <w:proofErr w:type="gramStart"/>
      <w:r>
        <w:rPr>
          <w:rFonts w:ascii="Arial" w:hAnsi="Arial" w:cs="Arial"/>
          <w:sz w:val="24"/>
          <w:szCs w:val="24"/>
        </w:rPr>
        <w:t>made;</w:t>
      </w:r>
      <w:proofErr w:type="gramEnd"/>
    </w:p>
    <w:p w14:paraId="4A44161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8.3.3 any requirements as to notification of use or call for supply or temporary suspension </w:t>
      </w:r>
      <w:proofErr w:type="gramStart"/>
      <w:r>
        <w:rPr>
          <w:rFonts w:ascii="Arial" w:hAnsi="Arial" w:cs="Arial"/>
          <w:sz w:val="24"/>
          <w:szCs w:val="24"/>
        </w:rPr>
        <w:t>thereof;</w:t>
      </w:r>
      <w:proofErr w:type="gramEnd"/>
    </w:p>
    <w:p w14:paraId="310FEC0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8.3.4 any requirements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and the procedures for obtaining the same; and</w:t>
      </w:r>
    </w:p>
    <w:p w14:paraId="4ADDF466"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7"/>
          <w:sz w:val="24"/>
          <w:szCs w:val="24"/>
        </w:rPr>
      </w:pPr>
      <w:r>
        <w:rPr>
          <w:rFonts w:ascii="Arial" w:hAnsi="Arial" w:cs="Arial"/>
          <w:spacing w:val="7"/>
          <w:sz w:val="24"/>
          <w:szCs w:val="24"/>
        </w:rPr>
        <w:t xml:space="preserve">8.3.5 any safety </w:t>
      </w:r>
      <w:proofErr w:type="gramStart"/>
      <w:r>
        <w:rPr>
          <w:rFonts w:ascii="Arial" w:hAnsi="Arial" w:cs="Arial"/>
          <w:spacing w:val="7"/>
          <w:sz w:val="24"/>
          <w:szCs w:val="24"/>
        </w:rPr>
        <w:t>requirements;</w:t>
      </w:r>
      <w:proofErr w:type="gramEnd"/>
    </w:p>
    <w:p w14:paraId="3FF5C792"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8.4</w:t>
      </w:r>
      <w:r>
        <w:rPr>
          <w:rFonts w:ascii="Arial" w:hAnsi="Arial" w:cs="Arial"/>
          <w:sz w:val="24"/>
          <w:szCs w:val="24"/>
        </w:rPr>
        <w:tab/>
        <w:t>The provision of use of the Facilities listed in Schedule 4, Part One and</w:t>
      </w:r>
    </w:p>
    <w:p w14:paraId="52F5EFB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 xml:space="preserve">the supply of the Services listed in Schedule 5, Part One shall not be terminated unless </w:t>
      </w:r>
      <w:proofErr w:type="gramStart"/>
      <w:r>
        <w:rPr>
          <w:rFonts w:ascii="Arial" w:hAnsi="Arial" w:cs="Arial"/>
          <w:spacing w:val="2"/>
          <w:sz w:val="24"/>
          <w:szCs w:val="24"/>
        </w:rPr>
        <w:t>User</w:t>
      </w:r>
      <w:proofErr w:type="gramEnd"/>
      <w:r>
        <w:rPr>
          <w:rFonts w:ascii="Arial" w:hAnsi="Arial" w:cs="Arial"/>
          <w:spacing w:val="2"/>
          <w:sz w:val="24"/>
          <w:szCs w:val="24"/>
        </w:rPr>
        <w:t xml:space="preserve"> ceases to require the Facilities or Services for its own use in which case the supply of the Services or use of the Facilities may be terminated by not less than one year’s notice in </w:t>
      </w:r>
      <w:proofErr w:type="gramStart"/>
      <w:r>
        <w:rPr>
          <w:rFonts w:ascii="Arial" w:hAnsi="Arial" w:cs="Arial"/>
          <w:spacing w:val="2"/>
          <w:sz w:val="24"/>
          <w:szCs w:val="24"/>
        </w:rPr>
        <w:t>writing;</w:t>
      </w:r>
      <w:proofErr w:type="gramEnd"/>
    </w:p>
    <w:p w14:paraId="3FF980B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8.5</w:t>
      </w:r>
      <w:r>
        <w:rPr>
          <w:rFonts w:ascii="Arial" w:hAnsi="Arial" w:cs="Arial"/>
          <w:sz w:val="24"/>
          <w:szCs w:val="24"/>
        </w:rPr>
        <w:tab/>
        <w:t>The provision of use of the Facilities listed in Schedule 4, Part Two and</w:t>
      </w:r>
    </w:p>
    <w:p w14:paraId="61CAD7E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the supply of the Services listed in Schedule 5, Part Two shall continue until terminated by not less than six </w:t>
      </w:r>
      <w:proofErr w:type="spellStart"/>
      <w:r>
        <w:rPr>
          <w:rFonts w:ascii="Arial" w:hAnsi="Arial" w:cs="Arial"/>
          <w:sz w:val="24"/>
          <w:szCs w:val="24"/>
        </w:rPr>
        <w:t>months notice</w:t>
      </w:r>
      <w:proofErr w:type="spellEnd"/>
      <w:r>
        <w:rPr>
          <w:rFonts w:ascii="Arial" w:hAnsi="Arial" w:cs="Arial"/>
          <w:sz w:val="24"/>
          <w:szCs w:val="24"/>
        </w:rPr>
        <w:t xml:space="preserve"> in writing by either Party. User shall maintain the Facilities in accordance with Good Industry Practice.</w:t>
      </w:r>
    </w:p>
    <w:p w14:paraId="3DC964FA"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rPr>
      </w:pPr>
      <w:r>
        <w:rPr>
          <w:rFonts w:ascii="Arial" w:hAnsi="Arial" w:cs="Arial"/>
          <w:b/>
          <w:bCs/>
          <w:sz w:val="24"/>
          <w:szCs w:val="24"/>
        </w:rPr>
        <w:tab/>
        <w:t>9.</w:t>
      </w:r>
      <w:r>
        <w:rPr>
          <w:rFonts w:ascii="Arial" w:hAnsi="Arial" w:cs="Arial"/>
          <w:b/>
          <w:bCs/>
          <w:sz w:val="24"/>
          <w:szCs w:val="24"/>
        </w:rPr>
        <w:tab/>
      </w:r>
      <w:r>
        <w:rPr>
          <w:rFonts w:ascii="Arial" w:hAnsi="Arial" w:cs="Arial"/>
          <w:b/>
          <w:bCs/>
          <w:sz w:val="24"/>
          <w:szCs w:val="24"/>
          <w:u w:val="single"/>
        </w:rPr>
        <w:t xml:space="preserve">NON-INTERFERENCE </w:t>
      </w:r>
    </w:p>
    <w:p w14:paraId="72339D2A"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z w:val="24"/>
          <w:szCs w:val="24"/>
        </w:rPr>
      </w:pPr>
      <w:r>
        <w:rPr>
          <w:rFonts w:ascii="Arial" w:hAnsi="Arial" w:cs="Arial"/>
          <w:sz w:val="24"/>
          <w:szCs w:val="24"/>
        </w:rPr>
        <w:tab/>
        <w:t>9.1</w:t>
      </w:r>
      <w:r>
        <w:rPr>
          <w:rFonts w:ascii="Arial" w:hAnsi="Arial" w:cs="Arial"/>
          <w:sz w:val="24"/>
          <w:szCs w:val="24"/>
        </w:rPr>
        <w:tab/>
        <w:t>User agrees that neither it nor its agents, employees and invitees will</w:t>
      </w:r>
    </w:p>
    <w:p w14:paraId="41214600" w14:textId="77777777" w:rsidR="009D7A49" w:rsidRDefault="00E70C7C">
      <w:pPr>
        <w:kinsoku w:val="0"/>
        <w:overflowPunct w:val="0"/>
        <w:autoSpaceDE/>
        <w:autoSpaceDN/>
        <w:adjustRightInd/>
        <w:spacing w:before="203" w:line="277" w:lineRule="exact"/>
        <w:ind w:left="864"/>
        <w:textAlignment w:val="baseline"/>
        <w:rPr>
          <w:rFonts w:ascii="Arial" w:hAnsi="Arial" w:cs="Arial"/>
          <w:spacing w:val="3"/>
          <w:sz w:val="24"/>
          <w:szCs w:val="24"/>
        </w:rPr>
      </w:pPr>
      <w:r>
        <w:rPr>
          <w:rFonts w:ascii="Arial" w:hAnsi="Arial" w:cs="Arial"/>
          <w:spacing w:val="3"/>
          <w:sz w:val="24"/>
          <w:szCs w:val="24"/>
        </w:rPr>
        <w:t>interfere in any way with any of the RTL Assets without the consent of</w:t>
      </w:r>
    </w:p>
    <w:p w14:paraId="34873DA6" w14:textId="77777777" w:rsidR="009D7A49" w:rsidRDefault="00E70C7C">
      <w:pPr>
        <w:kinsoku w:val="0"/>
        <w:overflowPunct w:val="0"/>
        <w:autoSpaceDE/>
        <w:autoSpaceDN/>
        <w:adjustRightInd/>
        <w:spacing w:before="203" w:line="281" w:lineRule="exact"/>
        <w:ind w:left="864"/>
        <w:textAlignment w:val="baseline"/>
        <w:rPr>
          <w:rFonts w:ascii="Arial" w:hAnsi="Arial" w:cs="Arial"/>
          <w:sz w:val="24"/>
          <w:szCs w:val="24"/>
        </w:rPr>
      </w:pPr>
      <w:r>
        <w:rPr>
          <w:rFonts w:ascii="Arial" w:hAnsi="Arial" w:cs="Arial"/>
          <w:sz w:val="24"/>
          <w:szCs w:val="24"/>
        </w:rPr>
        <w:t>the RTL. For the purposes of this clause “interfere” shall include:</w:t>
      </w:r>
    </w:p>
    <w:p w14:paraId="4354E65E" w14:textId="77777777" w:rsidR="009D7A49" w:rsidRDefault="00E70C7C">
      <w:pPr>
        <w:kinsoku w:val="0"/>
        <w:overflowPunct w:val="0"/>
        <w:autoSpaceDE/>
        <w:autoSpaceDN/>
        <w:adjustRightInd/>
        <w:spacing w:before="236"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9.1.1 disconnecting or altering the connection of any RTL Assets to any </w:t>
      </w:r>
      <w:r>
        <w:rPr>
          <w:rFonts w:ascii="Arial" w:hAnsi="Arial" w:cs="Arial"/>
          <w:sz w:val="24"/>
          <w:szCs w:val="24"/>
        </w:rPr>
        <w:lastRenderedPageBreak/>
        <w:t>system of cables, foundations, pipes, drains or other media to which it may be connected from time to time or to prevent</w:t>
      </w:r>
    </w:p>
    <w:p w14:paraId="2B166E8E" w14:textId="77777777" w:rsidR="009D7A49" w:rsidRDefault="009D7A49">
      <w:pPr>
        <w:widowControl/>
        <w:rPr>
          <w:sz w:val="24"/>
          <w:szCs w:val="24"/>
        </w:rPr>
        <w:sectPr w:rsidR="009D7A49">
          <w:headerReference w:type="default" r:id="rId38"/>
          <w:footerReference w:type="default" r:id="rId39"/>
          <w:pgSz w:w="11909" w:h="16843"/>
          <w:pgMar w:top="720" w:right="1625" w:bottom="287" w:left="1644" w:header="720" w:footer="720" w:gutter="0"/>
          <w:cols w:space="720"/>
          <w:noEndnote/>
        </w:sectPr>
      </w:pPr>
    </w:p>
    <w:p w14:paraId="799B0C0A" w14:textId="77777777" w:rsidR="009D7A49" w:rsidRDefault="009D7A49">
      <w:pPr>
        <w:widowControl/>
        <w:rPr>
          <w:sz w:val="24"/>
          <w:szCs w:val="24"/>
        </w:rPr>
        <w:sectPr w:rsidR="009D7A49">
          <w:headerReference w:type="default" r:id="rId40"/>
          <w:footerReference w:type="default" r:id="rId41"/>
          <w:type w:val="continuous"/>
          <w:pgSz w:w="11909" w:h="16843"/>
          <w:pgMar w:top="720" w:right="1905" w:bottom="287" w:left="5064" w:header="720" w:footer="720" w:gutter="0"/>
          <w:cols w:space="720"/>
          <w:noEndnote/>
        </w:sectPr>
      </w:pPr>
    </w:p>
    <w:p w14:paraId="7B14A762" w14:textId="77777777" w:rsidR="009D7A49" w:rsidRDefault="00E70C7C">
      <w:pPr>
        <w:kinsoku w:val="0"/>
        <w:overflowPunct w:val="0"/>
        <w:autoSpaceDE/>
        <w:autoSpaceDN/>
        <w:adjustRightInd/>
        <w:spacing w:before="432" w:line="480" w:lineRule="exact"/>
        <w:ind w:left="1728" w:right="72"/>
        <w:textAlignment w:val="baseline"/>
        <w:rPr>
          <w:rFonts w:ascii="Arial" w:hAnsi="Arial" w:cs="Arial"/>
          <w:sz w:val="24"/>
          <w:szCs w:val="24"/>
        </w:rPr>
      </w:pPr>
      <w:r>
        <w:rPr>
          <w:rFonts w:ascii="Arial" w:hAnsi="Arial" w:cs="Arial"/>
          <w:sz w:val="24"/>
          <w:szCs w:val="24"/>
        </w:rPr>
        <w:t xml:space="preserve">supply of any substance or thing through such </w:t>
      </w:r>
      <w:proofErr w:type="gramStart"/>
      <w:r>
        <w:rPr>
          <w:rFonts w:ascii="Arial" w:hAnsi="Arial" w:cs="Arial"/>
          <w:sz w:val="24"/>
          <w:szCs w:val="24"/>
        </w:rPr>
        <w:t>connected</w:t>
      </w:r>
      <w:proofErr w:type="gramEnd"/>
      <w:r>
        <w:rPr>
          <w:rFonts w:ascii="Arial" w:hAnsi="Arial" w:cs="Arial"/>
          <w:sz w:val="24"/>
          <w:szCs w:val="24"/>
        </w:rPr>
        <w:t xml:space="preserve"> </w:t>
      </w:r>
      <w:proofErr w:type="gramStart"/>
      <w:r>
        <w:rPr>
          <w:rFonts w:ascii="Arial" w:hAnsi="Arial" w:cs="Arial"/>
          <w:sz w:val="24"/>
          <w:szCs w:val="24"/>
        </w:rPr>
        <w:t>system;</w:t>
      </w:r>
      <w:proofErr w:type="gramEnd"/>
    </w:p>
    <w:p w14:paraId="62664D3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9.1.2 affixing or removing any item or substance of any nature whatsoever to or from any RTL </w:t>
      </w:r>
      <w:proofErr w:type="gramStart"/>
      <w:r>
        <w:rPr>
          <w:rFonts w:ascii="Arial" w:hAnsi="Arial" w:cs="Arial"/>
          <w:sz w:val="24"/>
          <w:szCs w:val="24"/>
        </w:rPr>
        <w:t>Assets;</w:t>
      </w:r>
      <w:proofErr w:type="gramEnd"/>
    </w:p>
    <w:p w14:paraId="09AE1A12"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7"/>
          <w:sz w:val="24"/>
          <w:szCs w:val="24"/>
        </w:rPr>
      </w:pPr>
      <w:r>
        <w:rPr>
          <w:rFonts w:ascii="Arial" w:hAnsi="Arial" w:cs="Arial"/>
          <w:spacing w:val="7"/>
          <w:sz w:val="24"/>
          <w:szCs w:val="24"/>
        </w:rPr>
        <w:t xml:space="preserve">9.1.3 damaging any RTL </w:t>
      </w:r>
      <w:proofErr w:type="gramStart"/>
      <w:r>
        <w:rPr>
          <w:rFonts w:ascii="Arial" w:hAnsi="Arial" w:cs="Arial"/>
          <w:spacing w:val="7"/>
          <w:sz w:val="24"/>
          <w:szCs w:val="24"/>
        </w:rPr>
        <w:t>Assets;</w:t>
      </w:r>
      <w:proofErr w:type="gramEnd"/>
    </w:p>
    <w:p w14:paraId="772AD025" w14:textId="77777777" w:rsidR="009D7A49" w:rsidRDefault="00E70C7C">
      <w:pPr>
        <w:kinsoku w:val="0"/>
        <w:overflowPunct w:val="0"/>
        <w:autoSpaceDE/>
        <w:autoSpaceDN/>
        <w:adjustRightInd/>
        <w:spacing w:line="720" w:lineRule="exact"/>
        <w:ind w:left="864" w:right="648"/>
        <w:textAlignment w:val="baseline"/>
        <w:rPr>
          <w:rFonts w:ascii="Arial" w:hAnsi="Arial" w:cs="Arial"/>
          <w:sz w:val="24"/>
          <w:szCs w:val="24"/>
        </w:rPr>
      </w:pPr>
      <w:r>
        <w:rPr>
          <w:rFonts w:ascii="Arial" w:hAnsi="Arial" w:cs="Arial"/>
          <w:sz w:val="24"/>
          <w:szCs w:val="24"/>
        </w:rPr>
        <w:t>9.1.4 allowing any other person to interfere with any RTL Assets; 9.1.5 altering any meters or settings on any RTL Assets.</w:t>
      </w:r>
    </w:p>
    <w:p w14:paraId="408010B4"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9.1.6 the obstruction of access to any RTL Assets.</w:t>
      </w:r>
    </w:p>
    <w:p w14:paraId="0C0DAD93" w14:textId="77777777" w:rsidR="009D7A49" w:rsidRDefault="00E70C7C">
      <w:pPr>
        <w:tabs>
          <w:tab w:val="left" w:pos="864"/>
        </w:tabs>
        <w:kinsoku w:val="0"/>
        <w:overflowPunct w:val="0"/>
        <w:autoSpaceDE/>
        <w:autoSpaceDN/>
        <w:adjustRightInd/>
        <w:spacing w:before="442" w:line="278" w:lineRule="exact"/>
        <w:ind w:left="72"/>
        <w:textAlignment w:val="baseline"/>
        <w:rPr>
          <w:rFonts w:ascii="Arial" w:hAnsi="Arial" w:cs="Arial"/>
          <w:spacing w:val="4"/>
          <w:sz w:val="24"/>
          <w:szCs w:val="24"/>
        </w:rPr>
      </w:pPr>
      <w:r>
        <w:rPr>
          <w:rFonts w:ascii="Arial" w:hAnsi="Arial" w:cs="Arial"/>
          <w:spacing w:val="4"/>
          <w:sz w:val="24"/>
          <w:szCs w:val="24"/>
        </w:rPr>
        <w:t>9.2</w:t>
      </w:r>
      <w:r>
        <w:rPr>
          <w:rFonts w:ascii="Arial" w:hAnsi="Arial" w:cs="Arial"/>
          <w:spacing w:val="4"/>
          <w:sz w:val="24"/>
          <w:szCs w:val="24"/>
        </w:rPr>
        <w:tab/>
        <w:t xml:space="preserve">The obligations contained in this clause 9 shall be suspended </w:t>
      </w:r>
      <w:proofErr w:type="gramStart"/>
      <w:r>
        <w:rPr>
          <w:rFonts w:ascii="Arial" w:hAnsi="Arial" w:cs="Arial"/>
          <w:spacing w:val="4"/>
          <w:sz w:val="24"/>
          <w:szCs w:val="24"/>
        </w:rPr>
        <w:t>to</w:t>
      </w:r>
      <w:proofErr w:type="gramEnd"/>
      <w:r>
        <w:rPr>
          <w:rFonts w:ascii="Arial" w:hAnsi="Arial" w:cs="Arial"/>
          <w:spacing w:val="4"/>
          <w:sz w:val="24"/>
          <w:szCs w:val="24"/>
        </w:rPr>
        <w:t xml:space="preserve"> the</w:t>
      </w:r>
    </w:p>
    <w:p w14:paraId="03C88E4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extent that emergency action is taken by Emergency Personnel in good faith to protect the health and safety of persons or to prevent damage to property. All reasonable care shall be taken </w:t>
      </w:r>
      <w:proofErr w:type="gramStart"/>
      <w:r>
        <w:rPr>
          <w:rFonts w:ascii="Arial" w:hAnsi="Arial" w:cs="Arial"/>
          <w:sz w:val="24"/>
          <w:szCs w:val="24"/>
        </w:rPr>
        <w:t>in the course of</w:t>
      </w:r>
      <w:proofErr w:type="gramEnd"/>
      <w:r>
        <w:rPr>
          <w:rFonts w:ascii="Arial" w:hAnsi="Arial" w:cs="Arial"/>
          <w:sz w:val="24"/>
          <w:szCs w:val="24"/>
        </w:rPr>
        <w:t xml:space="preserve"> such emergency action. When the emergency has ended, any damaged property will be reinstated by the RTL, save for damage occurring by reason of lack of reasonable care </w:t>
      </w:r>
      <w:proofErr w:type="gramStart"/>
      <w:r>
        <w:rPr>
          <w:rFonts w:ascii="Arial" w:hAnsi="Arial" w:cs="Arial"/>
          <w:sz w:val="24"/>
          <w:szCs w:val="24"/>
        </w:rPr>
        <w:t>in the course of</w:t>
      </w:r>
      <w:proofErr w:type="gramEnd"/>
      <w:r>
        <w:rPr>
          <w:rFonts w:ascii="Arial" w:hAnsi="Arial" w:cs="Arial"/>
          <w:sz w:val="24"/>
          <w:szCs w:val="24"/>
        </w:rPr>
        <w:t xml:space="preserve"> the emergency action taken by User which shall be the responsibility of User.</w:t>
      </w:r>
    </w:p>
    <w:p w14:paraId="40065A1C" w14:textId="77777777" w:rsidR="009D7A49" w:rsidRDefault="00E70C7C">
      <w:pPr>
        <w:tabs>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10.</w:t>
      </w:r>
      <w:r>
        <w:rPr>
          <w:rFonts w:ascii="Arial" w:hAnsi="Arial" w:cs="Arial"/>
          <w:b/>
          <w:bCs/>
          <w:sz w:val="24"/>
          <w:szCs w:val="24"/>
        </w:rPr>
        <w:tab/>
      </w:r>
      <w:r>
        <w:rPr>
          <w:rFonts w:ascii="Arial" w:hAnsi="Arial" w:cs="Arial"/>
          <w:b/>
          <w:bCs/>
          <w:sz w:val="24"/>
          <w:szCs w:val="24"/>
          <w:u w:val="single"/>
        </w:rPr>
        <w:t xml:space="preserve">DISPUTE RESOLUTION </w:t>
      </w:r>
    </w:p>
    <w:p w14:paraId="4EBBBFBC" w14:textId="77777777" w:rsidR="009D7A49" w:rsidRDefault="00E70C7C">
      <w:pPr>
        <w:tabs>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10.1</w:t>
      </w:r>
      <w:r>
        <w:rPr>
          <w:rFonts w:ascii="Arial" w:hAnsi="Arial" w:cs="Arial"/>
          <w:sz w:val="24"/>
          <w:szCs w:val="24"/>
        </w:rPr>
        <w:tab/>
        <w:t>Any dispute arising under this Agreement between Location Managers</w:t>
      </w:r>
    </w:p>
    <w:p w14:paraId="13B767C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of the Parties shall, if not resolved within 14 days of first arising, be referred at the instance of either party to the respective line managers, or those fulfilling a similar function </w:t>
      </w:r>
      <w:proofErr w:type="gramStart"/>
      <w:r>
        <w:rPr>
          <w:rFonts w:ascii="Arial" w:hAnsi="Arial" w:cs="Arial"/>
          <w:sz w:val="24"/>
          <w:szCs w:val="24"/>
        </w:rPr>
        <w:t>whether or not</w:t>
      </w:r>
      <w:proofErr w:type="gramEnd"/>
      <w:r>
        <w:rPr>
          <w:rFonts w:ascii="Arial" w:hAnsi="Arial" w:cs="Arial"/>
          <w:sz w:val="24"/>
          <w:szCs w:val="24"/>
        </w:rPr>
        <w:t xml:space="preserve"> so called, of User and the </w:t>
      </w:r>
      <w:r>
        <w:rPr>
          <w:rFonts w:ascii="Arial" w:hAnsi="Arial" w:cs="Arial"/>
          <w:sz w:val="24"/>
          <w:szCs w:val="24"/>
        </w:rPr>
        <w:lastRenderedPageBreak/>
        <w:t xml:space="preserve">RTL who shall use all reasonable </w:t>
      </w:r>
      <w:proofErr w:type="spellStart"/>
      <w:r>
        <w:rPr>
          <w:rFonts w:ascii="Arial" w:hAnsi="Arial" w:cs="Arial"/>
          <w:sz w:val="24"/>
          <w:szCs w:val="24"/>
        </w:rPr>
        <w:t>endeavours</w:t>
      </w:r>
      <w:proofErr w:type="spellEnd"/>
      <w:r>
        <w:rPr>
          <w:rFonts w:ascii="Arial" w:hAnsi="Arial" w:cs="Arial"/>
          <w:sz w:val="24"/>
          <w:szCs w:val="24"/>
        </w:rPr>
        <w:t xml:space="preserve"> to resolve the matter in dispute within one month.</w:t>
      </w:r>
    </w:p>
    <w:p w14:paraId="7E1577B6" w14:textId="77777777" w:rsidR="009D7A49" w:rsidRDefault="00E70C7C">
      <w:pPr>
        <w:kinsoku w:val="0"/>
        <w:overflowPunct w:val="0"/>
        <w:autoSpaceDE/>
        <w:autoSpaceDN/>
        <w:adjustRightInd/>
        <w:spacing w:before="442" w:after="762" w:line="278" w:lineRule="exact"/>
        <w:ind w:left="72"/>
        <w:textAlignment w:val="baseline"/>
        <w:rPr>
          <w:rFonts w:ascii="Arial" w:hAnsi="Arial" w:cs="Arial"/>
          <w:spacing w:val="18"/>
          <w:sz w:val="24"/>
          <w:szCs w:val="24"/>
        </w:rPr>
      </w:pPr>
      <w:r>
        <w:rPr>
          <w:rFonts w:ascii="Arial" w:hAnsi="Arial" w:cs="Arial"/>
          <w:spacing w:val="18"/>
          <w:sz w:val="24"/>
          <w:szCs w:val="24"/>
        </w:rPr>
        <w:t>10.2 Save where expressly stated in this Agreement to the contrary</w:t>
      </w:r>
    </w:p>
    <w:p w14:paraId="189E7E53" w14:textId="77777777" w:rsidR="009D7A49" w:rsidRDefault="009D7A49">
      <w:pPr>
        <w:widowControl/>
        <w:rPr>
          <w:sz w:val="24"/>
          <w:szCs w:val="24"/>
        </w:rPr>
        <w:sectPr w:rsidR="009D7A49">
          <w:headerReference w:type="default" r:id="rId42"/>
          <w:footerReference w:type="default" r:id="rId43"/>
          <w:type w:val="continuous"/>
          <w:pgSz w:w="11909" w:h="16843"/>
          <w:pgMar w:top="720" w:right="1625" w:bottom="287" w:left="1644" w:header="720" w:footer="720" w:gutter="0"/>
          <w:cols w:space="720"/>
          <w:noEndnote/>
        </w:sectPr>
      </w:pPr>
    </w:p>
    <w:p w14:paraId="0AF1F481" w14:textId="77777777" w:rsidR="009D7A49" w:rsidRDefault="009D7A49">
      <w:pPr>
        <w:widowControl/>
        <w:rPr>
          <w:sz w:val="24"/>
          <w:szCs w:val="24"/>
        </w:rPr>
        <w:sectPr w:rsidR="009D7A49">
          <w:headerReference w:type="default" r:id="rId44"/>
          <w:footerReference w:type="default" r:id="rId45"/>
          <w:type w:val="continuous"/>
          <w:pgSz w:w="11909" w:h="16843"/>
          <w:pgMar w:top="720" w:right="1905" w:bottom="287" w:left="5064" w:header="720" w:footer="720" w:gutter="0"/>
          <w:cols w:space="720"/>
          <w:noEndnote/>
        </w:sectPr>
      </w:pPr>
    </w:p>
    <w:p w14:paraId="7D2E8A15" w14:textId="3E984A8F" w:rsidR="009D7A49" w:rsidRDefault="00E70C7C">
      <w:pPr>
        <w:kinsoku w:val="0"/>
        <w:overflowPunct w:val="0"/>
        <w:autoSpaceDE/>
        <w:autoSpaceDN/>
        <w:adjustRightInd/>
        <w:spacing w:before="433" w:line="480" w:lineRule="exact"/>
        <w:ind w:left="864" w:right="72"/>
        <w:jc w:val="both"/>
        <w:textAlignment w:val="baseline"/>
        <w:rPr>
          <w:rFonts w:ascii="Arial" w:hAnsi="Arial" w:cs="Arial"/>
          <w:spacing w:val="1"/>
          <w:sz w:val="24"/>
          <w:szCs w:val="24"/>
        </w:rPr>
      </w:pPr>
      <w:r>
        <w:rPr>
          <w:rFonts w:ascii="Arial" w:hAnsi="Arial" w:cs="Arial"/>
          <w:spacing w:val="1"/>
          <w:sz w:val="24"/>
          <w:szCs w:val="24"/>
        </w:rPr>
        <w:lastRenderedPageBreak/>
        <w:t xml:space="preserve">(including the procedure for initial dispute resolution contained in Clause 10.1) and subject to any contrary provision of the Act, any </w:t>
      </w:r>
      <w:proofErr w:type="spellStart"/>
      <w:r>
        <w:rPr>
          <w:rFonts w:ascii="Arial" w:hAnsi="Arial" w:cs="Arial"/>
          <w:spacing w:val="1"/>
          <w:sz w:val="24"/>
          <w:szCs w:val="24"/>
        </w:rPr>
        <w:t>Licence</w:t>
      </w:r>
      <w:proofErr w:type="spellEnd"/>
      <w:r>
        <w:rPr>
          <w:rFonts w:ascii="Arial" w:hAnsi="Arial" w:cs="Arial"/>
          <w:spacing w:val="1"/>
          <w:sz w:val="24"/>
          <w:szCs w:val="24"/>
        </w:rPr>
        <w:t xml:space="preserve">, or the Regulations, or the rights, powers, duties and obligations of the Authority or the Secretary of State under the Act, any </w:t>
      </w:r>
      <w:proofErr w:type="spellStart"/>
      <w:r>
        <w:rPr>
          <w:rFonts w:ascii="Arial" w:hAnsi="Arial" w:cs="Arial"/>
          <w:spacing w:val="1"/>
          <w:sz w:val="24"/>
          <w:szCs w:val="24"/>
        </w:rPr>
        <w:t>Licence</w:t>
      </w:r>
      <w:proofErr w:type="spellEnd"/>
      <w:r>
        <w:rPr>
          <w:rFonts w:ascii="Arial" w:hAnsi="Arial" w:cs="Arial"/>
          <w:spacing w:val="1"/>
          <w:sz w:val="24"/>
          <w:szCs w:val="24"/>
        </w:rPr>
        <w:t xml:space="preserve"> or otherwise howsoever, any dispute or difference of whatever nature howsoever arising under out of or in connection with this Agreement between the Parties shall (subject to any relevant initial dispute resolution procedures referred to in Clause 10.1 having been exhausted) be and is hereby referred to arbitration pursuant to the rules of the </w:t>
      </w:r>
      <w:r w:rsidR="00AB18D0">
        <w:rPr>
          <w:rFonts w:ascii="Arial" w:hAnsi="Arial" w:cs="Arial"/>
          <w:spacing w:val="1"/>
          <w:sz w:val="24"/>
          <w:szCs w:val="24"/>
        </w:rPr>
        <w:t xml:space="preserve">London Court of International Arbitration </w:t>
      </w:r>
      <w:r>
        <w:rPr>
          <w:rFonts w:ascii="Arial" w:hAnsi="Arial" w:cs="Arial"/>
          <w:spacing w:val="1"/>
          <w:sz w:val="24"/>
          <w:szCs w:val="24"/>
        </w:rPr>
        <w:t>in force from time to time.</w:t>
      </w:r>
    </w:p>
    <w:p w14:paraId="7D744907"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10.3</w:t>
      </w:r>
      <w:r>
        <w:rPr>
          <w:rFonts w:ascii="Arial" w:hAnsi="Arial" w:cs="Arial"/>
          <w:sz w:val="24"/>
          <w:szCs w:val="24"/>
        </w:rPr>
        <w:tab/>
        <w:t>Whatever the nationality residence or domicile of any Party and</w:t>
      </w:r>
    </w:p>
    <w:p w14:paraId="7122860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wherever the dispute or difference or any part thereof arose the law of England and Wales shall be the proper law of any reference to arbitration hereunder and in particular (but not so as to derogate from the generality of the foregoing) the provisions of the Arbitration Act 1996 (including any modification, extension, replacement or re-enactment thereof for the time being in force) shall apply to any such arbitration wherever the same or any part of it shall be conducted.</w:t>
      </w:r>
    </w:p>
    <w:p w14:paraId="547DB24F" w14:textId="77777777" w:rsidR="009D7A49" w:rsidRDefault="00E70C7C">
      <w:pPr>
        <w:tabs>
          <w:tab w:val="decimal" w:pos="360"/>
          <w:tab w:val="left" w:pos="864"/>
        </w:tabs>
        <w:kinsoku w:val="0"/>
        <w:overflowPunct w:val="0"/>
        <w:autoSpaceDE/>
        <w:autoSpaceDN/>
        <w:adjustRightInd/>
        <w:spacing w:before="441" w:line="276" w:lineRule="exact"/>
        <w:ind w:left="72"/>
        <w:textAlignment w:val="baseline"/>
        <w:rPr>
          <w:rFonts w:ascii="Arial" w:hAnsi="Arial" w:cs="Arial"/>
          <w:b/>
          <w:bCs/>
          <w:sz w:val="24"/>
          <w:szCs w:val="24"/>
          <w:u w:val="single"/>
        </w:rPr>
      </w:pPr>
      <w:r>
        <w:rPr>
          <w:rFonts w:ascii="Arial" w:hAnsi="Arial" w:cs="Arial"/>
          <w:b/>
          <w:bCs/>
          <w:sz w:val="24"/>
          <w:szCs w:val="24"/>
        </w:rPr>
        <w:tab/>
        <w:t>11.</w:t>
      </w:r>
      <w:r>
        <w:rPr>
          <w:rFonts w:ascii="Arial" w:hAnsi="Arial" w:cs="Arial"/>
          <w:b/>
          <w:bCs/>
          <w:sz w:val="24"/>
          <w:szCs w:val="24"/>
        </w:rPr>
        <w:tab/>
      </w:r>
      <w:r>
        <w:rPr>
          <w:rFonts w:ascii="Arial" w:hAnsi="Arial" w:cs="Arial"/>
          <w:b/>
          <w:bCs/>
          <w:sz w:val="24"/>
          <w:szCs w:val="24"/>
          <w:u w:val="single"/>
        </w:rPr>
        <w:t>GOVERNING LAW AND JURISDICTION</w:t>
      </w:r>
    </w:p>
    <w:p w14:paraId="752E57D7" w14:textId="77777777" w:rsidR="009D7A49" w:rsidRDefault="00E70C7C">
      <w:pPr>
        <w:tabs>
          <w:tab w:val="decimal" w:pos="360"/>
          <w:tab w:val="left" w:pos="864"/>
        </w:tabs>
        <w:kinsoku w:val="0"/>
        <w:overflowPunct w:val="0"/>
        <w:autoSpaceDE/>
        <w:autoSpaceDN/>
        <w:adjustRightInd/>
        <w:spacing w:before="444" w:line="279" w:lineRule="exact"/>
        <w:ind w:left="72"/>
        <w:textAlignment w:val="baseline"/>
        <w:rPr>
          <w:rFonts w:ascii="Arial" w:hAnsi="Arial" w:cs="Arial"/>
          <w:sz w:val="24"/>
          <w:szCs w:val="24"/>
        </w:rPr>
      </w:pPr>
      <w:r>
        <w:rPr>
          <w:rFonts w:ascii="Arial" w:hAnsi="Arial" w:cs="Arial"/>
          <w:sz w:val="24"/>
          <w:szCs w:val="24"/>
        </w:rPr>
        <w:tab/>
        <w:t>11.1</w:t>
      </w:r>
      <w:r>
        <w:rPr>
          <w:rFonts w:ascii="Arial" w:hAnsi="Arial" w:cs="Arial"/>
          <w:sz w:val="24"/>
          <w:szCs w:val="24"/>
        </w:rPr>
        <w:tab/>
        <w:t>This Agreement shall be governed by and construed in all respects in</w:t>
      </w:r>
    </w:p>
    <w:p w14:paraId="0DECB677" w14:textId="77777777" w:rsidR="009D7A49" w:rsidRDefault="00E70C7C">
      <w:pPr>
        <w:kinsoku w:val="0"/>
        <w:overflowPunct w:val="0"/>
        <w:autoSpaceDE/>
        <w:autoSpaceDN/>
        <w:adjustRightInd/>
        <w:spacing w:before="201" w:line="279" w:lineRule="exact"/>
        <w:ind w:left="864"/>
        <w:textAlignment w:val="baseline"/>
        <w:rPr>
          <w:rFonts w:ascii="Arial" w:hAnsi="Arial" w:cs="Arial"/>
          <w:b/>
          <w:bCs/>
          <w:i/>
          <w:iCs/>
          <w:sz w:val="24"/>
          <w:szCs w:val="24"/>
        </w:rPr>
      </w:pPr>
      <w:r>
        <w:rPr>
          <w:rFonts w:ascii="Arial" w:hAnsi="Arial" w:cs="Arial"/>
          <w:sz w:val="24"/>
          <w:szCs w:val="24"/>
        </w:rPr>
        <w:t>accordance with English law</w:t>
      </w:r>
      <w:r>
        <w:rPr>
          <w:rFonts w:ascii="Arial" w:hAnsi="Arial" w:cs="Arial"/>
          <w:b/>
          <w:bCs/>
          <w:i/>
          <w:iCs/>
          <w:sz w:val="24"/>
          <w:szCs w:val="24"/>
        </w:rPr>
        <w:t>.</w:t>
      </w:r>
    </w:p>
    <w:p w14:paraId="4D20A150"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11.2</w:t>
      </w:r>
      <w:r>
        <w:rPr>
          <w:rFonts w:ascii="Arial" w:hAnsi="Arial" w:cs="Arial"/>
          <w:sz w:val="24"/>
          <w:szCs w:val="24"/>
        </w:rPr>
        <w:tab/>
        <w:t>Subject and without prejudice to clause 10 and to clause 11.4 the</w:t>
      </w:r>
    </w:p>
    <w:p w14:paraId="148CCF33" w14:textId="28221A5C" w:rsidR="009D7A49" w:rsidRDefault="00E70C7C" w:rsidP="00F15533">
      <w:pPr>
        <w:kinsoku w:val="0"/>
        <w:overflowPunct w:val="0"/>
        <w:autoSpaceDE/>
        <w:autoSpaceDN/>
        <w:adjustRightInd/>
        <w:spacing w:after="521" w:line="480" w:lineRule="exact"/>
        <w:ind w:left="864" w:right="72"/>
        <w:jc w:val="both"/>
        <w:textAlignment w:val="baseline"/>
        <w:rPr>
          <w:rFonts w:ascii="Arial" w:hAnsi="Arial" w:cs="Arial"/>
          <w:spacing w:val="-1"/>
        </w:rPr>
      </w:pPr>
      <w:r>
        <w:rPr>
          <w:rFonts w:ascii="Arial" w:hAnsi="Arial" w:cs="Arial"/>
          <w:sz w:val="24"/>
          <w:szCs w:val="24"/>
        </w:rPr>
        <w:t>Parties irrevocably agree that only the courts of England and Wales and the courts of Scotland are to have jurisdiction to settle any dispute which may arise out of or in connection with this Agreement and that accordingly any suit, action or proceeding (together in this clause 11</w:t>
      </w:r>
    </w:p>
    <w:p w14:paraId="78F5A500" w14:textId="77777777" w:rsidR="009D7A49" w:rsidRDefault="00E70C7C">
      <w:pPr>
        <w:kinsoku w:val="0"/>
        <w:overflowPunct w:val="0"/>
        <w:autoSpaceDE/>
        <w:autoSpaceDN/>
        <w:adjustRightInd/>
        <w:spacing w:before="433" w:line="480" w:lineRule="exact"/>
        <w:ind w:left="936" w:right="72"/>
        <w:jc w:val="both"/>
        <w:textAlignment w:val="baseline"/>
        <w:rPr>
          <w:rFonts w:ascii="Arial" w:hAnsi="Arial" w:cs="Arial"/>
          <w:sz w:val="24"/>
          <w:szCs w:val="24"/>
        </w:rPr>
      </w:pPr>
      <w:r>
        <w:rPr>
          <w:rFonts w:ascii="Arial" w:hAnsi="Arial" w:cs="Arial"/>
          <w:sz w:val="24"/>
          <w:szCs w:val="24"/>
        </w:rPr>
        <w:lastRenderedPageBreak/>
        <w:t>referred to as “Proceedings”) arising out of or in connection with this Agreement may be brought in such courts.</w:t>
      </w:r>
    </w:p>
    <w:p w14:paraId="02C7EA2A"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11.3</w:t>
      </w:r>
      <w:r>
        <w:rPr>
          <w:rFonts w:ascii="Arial" w:hAnsi="Arial" w:cs="Arial"/>
          <w:sz w:val="24"/>
          <w:szCs w:val="24"/>
        </w:rPr>
        <w:tab/>
        <w:t>Each Party irrevocably waives any objection which it may have now or</w:t>
      </w:r>
    </w:p>
    <w:p w14:paraId="4A6EF5CB"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hereafter to the laying of the venue of any Proceedings in any such court as is referred to in this clause 11 and any claim that any such Proceedings have been brought in an inconvenient forum and further irrevocably agrees that a judgment in any Proceedings brought in the courts of England and Wales or the courts of Scotland shall be conclusive and binding upon such Party and may be enforced in the courts of any other jurisdiction.</w:t>
      </w:r>
    </w:p>
    <w:p w14:paraId="1DD850DB"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11.4</w:t>
      </w:r>
      <w:r>
        <w:rPr>
          <w:rFonts w:ascii="Arial" w:hAnsi="Arial" w:cs="Arial"/>
          <w:sz w:val="24"/>
          <w:szCs w:val="24"/>
        </w:rPr>
        <w:tab/>
        <w:t>For the avoidance of doubt nothing contained in the foregoing</w:t>
      </w:r>
    </w:p>
    <w:p w14:paraId="0EA29F74"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provisions of this clause 11 shall be taken as permitting a Party to commence Proceedings in the courts where this Agreement otherwise provides for proceedings to be referred to arbitration.</w:t>
      </w:r>
    </w:p>
    <w:p w14:paraId="0FCBD9F8"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rPr>
      </w:pPr>
      <w:r>
        <w:rPr>
          <w:rFonts w:ascii="Arial" w:hAnsi="Arial" w:cs="Arial"/>
          <w:b/>
          <w:bCs/>
          <w:sz w:val="24"/>
          <w:szCs w:val="24"/>
        </w:rPr>
        <w:tab/>
        <w:t>12.</w:t>
      </w:r>
      <w:r>
        <w:rPr>
          <w:rFonts w:ascii="Arial" w:hAnsi="Arial" w:cs="Arial"/>
          <w:b/>
          <w:bCs/>
          <w:sz w:val="24"/>
          <w:szCs w:val="24"/>
        </w:rPr>
        <w:tab/>
      </w:r>
      <w:r>
        <w:rPr>
          <w:rFonts w:ascii="Arial" w:hAnsi="Arial" w:cs="Arial"/>
          <w:b/>
          <w:bCs/>
          <w:sz w:val="24"/>
          <w:szCs w:val="24"/>
          <w:u w:val="single"/>
        </w:rPr>
        <w:t xml:space="preserve">CONFIDENTIALITY1 </w:t>
      </w:r>
    </w:p>
    <w:p w14:paraId="1A75B4BF"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12.1</w:t>
      </w:r>
      <w:r>
        <w:rPr>
          <w:rFonts w:ascii="Arial" w:hAnsi="Arial" w:cs="Arial"/>
          <w:sz w:val="24"/>
          <w:szCs w:val="24"/>
        </w:rPr>
        <w:tab/>
        <w:t>For the purposes of this Clause 12 except where the context otherwise</w:t>
      </w:r>
    </w:p>
    <w:p w14:paraId="30A3B8F6" w14:textId="77777777" w:rsidR="009D7A49" w:rsidRDefault="00E70C7C">
      <w:pPr>
        <w:kinsoku w:val="0"/>
        <w:overflowPunct w:val="0"/>
        <w:autoSpaceDE/>
        <w:autoSpaceDN/>
        <w:adjustRightInd/>
        <w:spacing w:before="201" w:line="279" w:lineRule="exact"/>
        <w:ind w:left="936"/>
        <w:textAlignment w:val="baseline"/>
        <w:rPr>
          <w:rFonts w:ascii="Arial" w:hAnsi="Arial" w:cs="Arial"/>
          <w:spacing w:val="-3"/>
          <w:sz w:val="24"/>
          <w:szCs w:val="24"/>
        </w:rPr>
      </w:pPr>
      <w:r>
        <w:rPr>
          <w:rFonts w:ascii="Arial" w:hAnsi="Arial" w:cs="Arial"/>
          <w:spacing w:val="-3"/>
          <w:sz w:val="24"/>
          <w:szCs w:val="24"/>
        </w:rPr>
        <w:t>requires:</w:t>
      </w:r>
    </w:p>
    <w:p w14:paraId="13FB8A57" w14:textId="77777777" w:rsidR="009D7A49" w:rsidRDefault="00E70C7C">
      <w:pPr>
        <w:kinsoku w:val="0"/>
        <w:overflowPunct w:val="0"/>
        <w:autoSpaceDE/>
        <w:autoSpaceDN/>
        <w:adjustRightInd/>
        <w:spacing w:before="240" w:line="480" w:lineRule="exact"/>
        <w:ind w:left="1728" w:right="72" w:hanging="792"/>
        <w:jc w:val="both"/>
        <w:textAlignment w:val="baseline"/>
        <w:rPr>
          <w:rFonts w:ascii="Arial" w:hAnsi="Arial" w:cs="Arial"/>
          <w:sz w:val="24"/>
          <w:szCs w:val="24"/>
        </w:rPr>
      </w:pPr>
      <w:r>
        <w:rPr>
          <w:rFonts w:ascii="Arial" w:hAnsi="Arial" w:cs="Arial"/>
          <w:sz w:val="24"/>
          <w:szCs w:val="24"/>
        </w:rPr>
        <w:t>12.1.1 “</w:t>
      </w:r>
      <w:proofErr w:type="spellStart"/>
      <w:r>
        <w:rPr>
          <w:rFonts w:ascii="Arial" w:hAnsi="Arial" w:cs="Arial"/>
          <w:sz w:val="24"/>
          <w:szCs w:val="24"/>
        </w:rPr>
        <w:t>Authorised</w:t>
      </w:r>
      <w:proofErr w:type="spellEnd"/>
      <w:r>
        <w:rPr>
          <w:rFonts w:ascii="Arial" w:hAnsi="Arial" w:cs="Arial"/>
          <w:sz w:val="24"/>
          <w:szCs w:val="24"/>
        </w:rPr>
        <w:t xml:space="preserve"> Recipient”, in relation to any Protected Information, means any Business Person who, before the Protected Information had been divulged to them by the RTL or any subsidiary of the RTL, had been informed of the nature and effect of this clause 12 and who requires access to such Protected Information for the proper performance of their duties as a Business Person in the course of Permitted Activities;</w:t>
      </w:r>
    </w:p>
    <w:p w14:paraId="33F6DE55" w14:textId="22EB9EB9" w:rsidR="009D7A49" w:rsidRDefault="00E70C7C">
      <w:pPr>
        <w:kinsoku w:val="0"/>
        <w:overflowPunct w:val="0"/>
        <w:autoSpaceDE/>
        <w:autoSpaceDN/>
        <w:adjustRightInd/>
        <w:spacing w:before="441" w:after="1001" w:line="279" w:lineRule="exact"/>
        <w:ind w:left="936"/>
        <w:jc w:val="both"/>
        <w:textAlignment w:val="baseline"/>
        <w:rPr>
          <w:rFonts w:ascii="Arial" w:hAnsi="Arial" w:cs="Arial"/>
          <w:spacing w:val="13"/>
          <w:sz w:val="24"/>
          <w:szCs w:val="24"/>
        </w:rPr>
      </w:pPr>
      <w:r>
        <w:rPr>
          <w:noProof/>
        </w:rPr>
        <mc:AlternateContent>
          <mc:Choice Requires="wps">
            <w:drawing>
              <wp:anchor distT="0" distB="0" distL="0" distR="0" simplePos="0" relativeHeight="251669504" behindDoc="0" locked="0" layoutInCell="0" allowOverlap="1" wp14:anchorId="47FB2575" wp14:editId="3191014C">
                <wp:simplePos x="0" y="0"/>
                <wp:positionH relativeFrom="page">
                  <wp:posOffset>1078865</wp:posOffset>
                </wp:positionH>
                <wp:positionV relativeFrom="page">
                  <wp:posOffset>9582785</wp:posOffset>
                </wp:positionV>
                <wp:extent cx="1832610" cy="0"/>
                <wp:effectExtent l="0" t="0" r="0" b="0"/>
                <wp:wrapSquare wrapText="bothSides"/>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0E644" id="Line 1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4.95pt,754.55pt" to="229.25pt,7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" o:allowincell="f" strokeweight=".7pt">
                <w10:wrap type="square" anchorx="page" anchory="page"/>
              </v:line>
            </w:pict>
          </mc:Fallback>
        </mc:AlternateContent>
      </w:r>
      <w:r>
        <w:rPr>
          <w:rFonts w:ascii="Arial" w:hAnsi="Arial" w:cs="Arial"/>
          <w:spacing w:val="13"/>
          <w:sz w:val="24"/>
          <w:szCs w:val="24"/>
        </w:rPr>
        <w:t>12.1.2 “</w:t>
      </w:r>
      <w:proofErr w:type="gramStart"/>
      <w:r>
        <w:rPr>
          <w:rFonts w:ascii="Arial" w:hAnsi="Arial" w:cs="Arial"/>
          <w:spacing w:val="13"/>
          <w:sz w:val="24"/>
          <w:szCs w:val="24"/>
        </w:rPr>
        <w:t>Business Person</w:t>
      </w:r>
      <w:proofErr w:type="gramEnd"/>
      <w:r>
        <w:rPr>
          <w:rFonts w:ascii="Arial" w:hAnsi="Arial" w:cs="Arial"/>
          <w:spacing w:val="13"/>
          <w:sz w:val="24"/>
          <w:szCs w:val="24"/>
        </w:rPr>
        <w:t>” means any person who is a Licensed</w:t>
      </w:r>
    </w:p>
    <w:p w14:paraId="20BC3B99" w14:textId="77777777" w:rsidR="009D7A49" w:rsidRDefault="009D7A49">
      <w:pPr>
        <w:widowControl/>
        <w:rPr>
          <w:sz w:val="24"/>
          <w:szCs w:val="24"/>
        </w:rPr>
        <w:sectPr w:rsidR="009D7A49">
          <w:headerReference w:type="default" r:id="rId46"/>
          <w:footerReference w:type="default" r:id="rId47"/>
          <w:pgSz w:w="11909" w:h="16843"/>
          <w:pgMar w:top="720" w:right="1632" w:bottom="287" w:left="1637" w:header="720" w:footer="720" w:gutter="0"/>
          <w:cols w:space="720"/>
          <w:noEndnote/>
        </w:sectPr>
      </w:pPr>
    </w:p>
    <w:p w14:paraId="719BDCFB" w14:textId="77777777" w:rsidR="009D7A49" w:rsidRDefault="009D7A49">
      <w:pPr>
        <w:widowControl/>
        <w:rPr>
          <w:sz w:val="24"/>
          <w:szCs w:val="24"/>
        </w:rPr>
        <w:sectPr w:rsidR="009D7A49">
          <w:headerReference w:type="default" r:id="rId48"/>
          <w:footerReference w:type="default" r:id="rId49"/>
          <w:type w:val="continuous"/>
          <w:pgSz w:w="11909" w:h="16843"/>
          <w:pgMar w:top="720" w:right="1905" w:bottom="287" w:left="5064" w:header="720" w:footer="720" w:gutter="0"/>
          <w:cols w:space="720"/>
          <w:noEndnote/>
        </w:sectPr>
      </w:pPr>
    </w:p>
    <w:p w14:paraId="0379784E" w14:textId="7FDB72EF" w:rsidR="009D7A49"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w:t>
      </w:r>
      <w:r w:rsidR="00A968B1">
        <w:rPr>
          <w:rFonts w:ascii="Arial" w:hAnsi="Arial" w:cs="Arial"/>
          <w:spacing w:val="-2"/>
        </w:rPr>
        <w:t>6</w:t>
      </w:r>
      <w:r>
        <w:rPr>
          <w:rFonts w:ascii="Arial" w:hAnsi="Arial" w:cs="Arial"/>
          <w:spacing w:val="-2"/>
        </w:rPr>
        <w:t>.0</w:t>
      </w:r>
    </w:p>
    <w:p w14:paraId="66090A32" w14:textId="77777777" w:rsidR="009D7A49" w:rsidRDefault="00E70C7C">
      <w:pPr>
        <w:kinsoku w:val="0"/>
        <w:overflowPunct w:val="0"/>
        <w:autoSpaceDE/>
        <w:autoSpaceDN/>
        <w:adjustRightInd/>
        <w:spacing w:before="433" w:line="480" w:lineRule="exact"/>
        <w:ind w:left="1728" w:right="72"/>
        <w:jc w:val="both"/>
        <w:textAlignment w:val="baseline"/>
        <w:rPr>
          <w:rFonts w:ascii="Arial" w:hAnsi="Arial" w:cs="Arial"/>
          <w:sz w:val="24"/>
          <w:szCs w:val="24"/>
        </w:rPr>
      </w:pPr>
      <w:proofErr w:type="gramStart"/>
      <w:r>
        <w:rPr>
          <w:rFonts w:ascii="Arial" w:hAnsi="Arial" w:cs="Arial"/>
          <w:sz w:val="24"/>
          <w:szCs w:val="24"/>
        </w:rPr>
        <w:t>Business Person</w:t>
      </w:r>
      <w:proofErr w:type="gramEnd"/>
      <w:r>
        <w:rPr>
          <w:rFonts w:ascii="Arial" w:hAnsi="Arial" w:cs="Arial"/>
          <w:sz w:val="24"/>
          <w:szCs w:val="24"/>
        </w:rPr>
        <w:t>, or a Corporate Functions Person and “Business Personnel” shall be construed accordingly.</w:t>
      </w:r>
    </w:p>
    <w:p w14:paraId="03D91368"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12.1.3 “Confidential Information” means all data and other information supplied to User under the provisions of this Agreement.</w:t>
      </w:r>
    </w:p>
    <w:p w14:paraId="39CA3E32" w14:textId="77777777" w:rsidR="009D7A49" w:rsidRDefault="00E70C7C">
      <w:pPr>
        <w:kinsoku w:val="0"/>
        <w:overflowPunct w:val="0"/>
        <w:autoSpaceDE/>
        <w:autoSpaceDN/>
        <w:adjustRightInd/>
        <w:spacing w:before="443" w:line="279" w:lineRule="exact"/>
        <w:ind w:left="864" w:right="72"/>
        <w:textAlignment w:val="baseline"/>
        <w:rPr>
          <w:rFonts w:ascii="Arial" w:hAnsi="Arial" w:cs="Arial"/>
          <w:sz w:val="24"/>
          <w:szCs w:val="24"/>
        </w:rPr>
      </w:pPr>
      <w:r>
        <w:rPr>
          <w:rFonts w:ascii="Arial" w:hAnsi="Arial" w:cs="Arial"/>
          <w:spacing w:val="1"/>
          <w:sz w:val="24"/>
          <w:szCs w:val="24"/>
        </w:rPr>
        <w:t xml:space="preserve">12.1.4 “Corporate Functions Person” means any person </w:t>
      </w:r>
      <w:proofErr w:type="gramStart"/>
      <w:r>
        <w:rPr>
          <w:rFonts w:ascii="Arial" w:hAnsi="Arial" w:cs="Arial"/>
          <w:spacing w:val="1"/>
          <w:sz w:val="24"/>
          <w:szCs w:val="24"/>
        </w:rPr>
        <w:t>who:</w:t>
      </w:r>
      <w:r>
        <w:rPr>
          <w:rFonts w:ascii="Arial" w:hAnsi="Arial" w:cs="Arial"/>
          <w:spacing w:val="1"/>
          <w:sz w:val="24"/>
          <w:szCs w:val="24"/>
        </w:rPr>
        <w:noBreakHyphen/>
      </w:r>
      <w:proofErr w:type="gramEnd"/>
    </w:p>
    <w:p w14:paraId="1EC0CD99" w14:textId="77777777" w:rsidR="009D7A49" w:rsidRDefault="00E70C7C">
      <w:pPr>
        <w:numPr>
          <w:ilvl w:val="0"/>
          <w:numId w:val="11"/>
        </w:numPr>
        <w:kinsoku w:val="0"/>
        <w:overflowPunct w:val="0"/>
        <w:autoSpaceDE/>
        <w:autoSpaceDN/>
        <w:adjustRightInd/>
        <w:spacing w:before="441" w:line="277" w:lineRule="exact"/>
        <w:ind w:right="72"/>
        <w:textAlignment w:val="baseline"/>
        <w:rPr>
          <w:rFonts w:ascii="Arial" w:hAnsi="Arial" w:cs="Arial"/>
          <w:spacing w:val="-1"/>
          <w:sz w:val="24"/>
          <w:szCs w:val="24"/>
        </w:rPr>
      </w:pPr>
      <w:r>
        <w:rPr>
          <w:rFonts w:ascii="Arial" w:hAnsi="Arial" w:cs="Arial"/>
          <w:spacing w:val="-1"/>
          <w:sz w:val="24"/>
          <w:szCs w:val="24"/>
        </w:rPr>
        <w:t>is a director of the RTL; or</w:t>
      </w:r>
    </w:p>
    <w:p w14:paraId="659C1A5B" w14:textId="77777777" w:rsidR="009D7A49" w:rsidRDefault="00E70C7C">
      <w:pPr>
        <w:numPr>
          <w:ilvl w:val="0"/>
          <w:numId w:val="1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an employee of the RTL or any of its subsidiaries carrying out any administrative, finance or other corporate services of any kind which in part relate to the Licensed Business; or</w:t>
      </w:r>
    </w:p>
    <w:p w14:paraId="30AC029B" w14:textId="77777777" w:rsidR="009D7A49" w:rsidRDefault="00E70C7C">
      <w:pPr>
        <w:numPr>
          <w:ilvl w:val="0"/>
          <w:numId w:val="1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engaged as an agent of or adviser to or performs work in relation to or services for the Licensed Business.</w:t>
      </w:r>
    </w:p>
    <w:p w14:paraId="51ECBD37"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12.1.5 “Licensed Business” means any business or activity of the RTL or any of its associates </w:t>
      </w:r>
      <w:proofErr w:type="spellStart"/>
      <w:r>
        <w:rPr>
          <w:rFonts w:ascii="Arial" w:hAnsi="Arial" w:cs="Arial"/>
          <w:sz w:val="24"/>
          <w:szCs w:val="24"/>
        </w:rPr>
        <w:t>authorised</w:t>
      </w:r>
      <w:proofErr w:type="spellEnd"/>
      <w:r>
        <w:rPr>
          <w:rFonts w:ascii="Arial" w:hAnsi="Arial" w:cs="Arial"/>
          <w:sz w:val="24"/>
          <w:szCs w:val="24"/>
        </w:rPr>
        <w:t xml:space="preserve"> by its RTL </w:t>
      </w:r>
      <w:proofErr w:type="spellStart"/>
      <w:proofErr w:type="gramStart"/>
      <w:r>
        <w:rPr>
          <w:rFonts w:ascii="Arial" w:hAnsi="Arial" w:cs="Arial"/>
          <w:sz w:val="24"/>
          <w:szCs w:val="24"/>
        </w:rPr>
        <w:t>Licence</w:t>
      </w:r>
      <w:proofErr w:type="spellEnd"/>
      <w:r>
        <w:rPr>
          <w:rFonts w:ascii="Arial" w:hAnsi="Arial" w:cs="Arial"/>
          <w:sz w:val="24"/>
          <w:szCs w:val="24"/>
        </w:rPr>
        <w:t>;</w:t>
      </w:r>
      <w:proofErr w:type="gramEnd"/>
    </w:p>
    <w:p w14:paraId="0223B6B5" w14:textId="77777777" w:rsidR="009D7A49" w:rsidRDefault="00E70C7C">
      <w:pPr>
        <w:kinsoku w:val="0"/>
        <w:overflowPunct w:val="0"/>
        <w:autoSpaceDE/>
        <w:autoSpaceDN/>
        <w:adjustRightInd/>
        <w:spacing w:before="242"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12.1.6 “Licensed </w:t>
      </w:r>
      <w:proofErr w:type="gramStart"/>
      <w:r>
        <w:rPr>
          <w:rFonts w:ascii="Arial" w:hAnsi="Arial" w:cs="Arial"/>
          <w:sz w:val="24"/>
          <w:szCs w:val="24"/>
        </w:rPr>
        <w:t>Business Person</w:t>
      </w:r>
      <w:proofErr w:type="gramEnd"/>
      <w:r>
        <w:rPr>
          <w:rFonts w:ascii="Arial" w:hAnsi="Arial" w:cs="Arial"/>
          <w:sz w:val="24"/>
          <w:szCs w:val="24"/>
        </w:rPr>
        <w:t xml:space="preserve">” means any employee of the RTL or any director or employee of its subsidiaries who is engaged solely in its Licensed Business and “Licensed Business Personnel” shall be construed </w:t>
      </w:r>
      <w:proofErr w:type="gramStart"/>
      <w:r>
        <w:rPr>
          <w:rFonts w:ascii="Arial" w:hAnsi="Arial" w:cs="Arial"/>
          <w:sz w:val="24"/>
          <w:szCs w:val="24"/>
        </w:rPr>
        <w:t>accordingly;</w:t>
      </w:r>
      <w:proofErr w:type="gramEnd"/>
    </w:p>
    <w:p w14:paraId="2F24FB6C"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12.1.7 “Permitted Activities” means activities carried on for the purposes of the Licensed </w:t>
      </w:r>
      <w:proofErr w:type="gramStart"/>
      <w:r>
        <w:rPr>
          <w:rFonts w:ascii="Arial" w:hAnsi="Arial" w:cs="Arial"/>
          <w:sz w:val="24"/>
          <w:szCs w:val="24"/>
        </w:rPr>
        <w:t>Business;</w:t>
      </w:r>
      <w:proofErr w:type="gramEnd"/>
    </w:p>
    <w:p w14:paraId="38CE2485"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12.1.8 “Protected Information” means any information relating to the affairs of a Party which is furnished to Business Personnel pursuant to this Agreement unless, prior to such information being furnished, such Party has informed the recipient thereof</w:t>
      </w:r>
    </w:p>
    <w:p w14:paraId="79FA1D9F" w14:textId="77777777" w:rsidR="009D7A49" w:rsidRDefault="009D7A49">
      <w:pPr>
        <w:widowControl/>
        <w:rPr>
          <w:sz w:val="24"/>
          <w:szCs w:val="24"/>
        </w:rPr>
        <w:sectPr w:rsidR="009D7A49">
          <w:headerReference w:type="default" r:id="rId50"/>
          <w:footerReference w:type="default" r:id="rId51"/>
          <w:pgSz w:w="11909" w:h="16843"/>
          <w:pgMar w:top="720" w:right="1622" w:bottom="287" w:left="1647" w:header="720" w:footer="720" w:gutter="0"/>
          <w:cols w:space="720"/>
          <w:noEndnote/>
        </w:sectPr>
      </w:pPr>
    </w:p>
    <w:p w14:paraId="7FA8564C" w14:textId="77777777" w:rsidR="009D7A49" w:rsidRDefault="00E70C7C">
      <w:pPr>
        <w:kinsoku w:val="0"/>
        <w:overflowPunct w:val="0"/>
        <w:autoSpaceDE/>
        <w:autoSpaceDN/>
        <w:adjustRightInd/>
        <w:spacing w:before="432" w:line="480" w:lineRule="exact"/>
        <w:ind w:left="1728" w:right="72"/>
        <w:jc w:val="both"/>
        <w:textAlignment w:val="baseline"/>
        <w:rPr>
          <w:rFonts w:ascii="Arial" w:hAnsi="Arial" w:cs="Arial"/>
          <w:sz w:val="24"/>
          <w:szCs w:val="24"/>
        </w:rPr>
      </w:pPr>
      <w:r>
        <w:rPr>
          <w:rFonts w:ascii="Arial" w:hAnsi="Arial" w:cs="Arial"/>
          <w:sz w:val="24"/>
          <w:szCs w:val="24"/>
        </w:rPr>
        <w:lastRenderedPageBreak/>
        <w:t>by notice in writing or by endorsement on such information, that the said information is not to be regarded as Protected Information.</w:t>
      </w:r>
    </w:p>
    <w:p w14:paraId="7803A209"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12.2</w:t>
      </w:r>
      <w:r>
        <w:rPr>
          <w:rFonts w:ascii="Arial" w:hAnsi="Arial" w:cs="Arial"/>
          <w:sz w:val="24"/>
          <w:szCs w:val="24"/>
        </w:rPr>
        <w:tab/>
      </w:r>
      <w:r>
        <w:rPr>
          <w:rFonts w:ascii="Arial" w:hAnsi="Arial" w:cs="Arial"/>
          <w:sz w:val="24"/>
          <w:szCs w:val="24"/>
          <w:u w:val="single"/>
        </w:rPr>
        <w:t>Confidentiality for the RTL and its Subsidiaries</w:t>
      </w:r>
    </w:p>
    <w:p w14:paraId="3E6C19FF" w14:textId="77777777" w:rsidR="009D7A49" w:rsidRDefault="00E70C7C">
      <w:pPr>
        <w:kinsoku w:val="0"/>
        <w:overflowPunct w:val="0"/>
        <w:autoSpaceDE/>
        <w:autoSpaceDN/>
        <w:adjustRightInd/>
        <w:spacing w:before="240" w:line="480" w:lineRule="exact"/>
        <w:ind w:left="864" w:right="72"/>
        <w:jc w:val="both"/>
        <w:textAlignment w:val="baseline"/>
        <w:rPr>
          <w:rFonts w:ascii="Arial" w:hAnsi="Arial" w:cs="Arial"/>
          <w:sz w:val="24"/>
          <w:szCs w:val="24"/>
        </w:rPr>
      </w:pPr>
      <w:r>
        <w:rPr>
          <w:rFonts w:ascii="Arial" w:hAnsi="Arial" w:cs="Arial"/>
          <w:sz w:val="24"/>
          <w:szCs w:val="24"/>
        </w:rPr>
        <w:t xml:space="preserve">The RTL and its subsidiaries in each of their capacities in this Agreement shall secure that Protected Information is </w:t>
      </w:r>
      <w:proofErr w:type="gramStart"/>
      <w:r>
        <w:rPr>
          <w:rFonts w:ascii="Arial" w:hAnsi="Arial" w:cs="Arial"/>
          <w:sz w:val="24"/>
          <w:szCs w:val="24"/>
        </w:rPr>
        <w:t>not:</w:t>
      </w:r>
      <w:r>
        <w:rPr>
          <w:rFonts w:ascii="Arial" w:hAnsi="Arial" w:cs="Arial"/>
          <w:sz w:val="24"/>
          <w:szCs w:val="24"/>
        </w:rPr>
        <w:noBreakHyphen/>
      </w:r>
      <w:proofErr w:type="gramEnd"/>
    </w:p>
    <w:p w14:paraId="542E26A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12.2.1 divulged by Business Personnel to any person unless that person is an </w:t>
      </w:r>
      <w:proofErr w:type="spellStart"/>
      <w:r>
        <w:rPr>
          <w:rFonts w:ascii="Arial" w:hAnsi="Arial" w:cs="Arial"/>
          <w:sz w:val="24"/>
          <w:szCs w:val="24"/>
        </w:rPr>
        <w:t>Authorised</w:t>
      </w:r>
      <w:proofErr w:type="spellEnd"/>
      <w:r>
        <w:rPr>
          <w:rFonts w:ascii="Arial" w:hAnsi="Arial" w:cs="Arial"/>
          <w:sz w:val="24"/>
          <w:szCs w:val="24"/>
        </w:rPr>
        <w:t xml:space="preserve"> </w:t>
      </w:r>
      <w:proofErr w:type="gramStart"/>
      <w:r>
        <w:rPr>
          <w:rFonts w:ascii="Arial" w:hAnsi="Arial" w:cs="Arial"/>
          <w:sz w:val="24"/>
          <w:szCs w:val="24"/>
        </w:rPr>
        <w:t>Recipient;</w:t>
      </w:r>
      <w:proofErr w:type="gramEnd"/>
    </w:p>
    <w:p w14:paraId="098E88E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12.2.2 used by Business Personnel for the </w:t>
      </w:r>
      <w:proofErr w:type="gramStart"/>
      <w:r>
        <w:rPr>
          <w:rFonts w:ascii="Arial" w:hAnsi="Arial" w:cs="Arial"/>
          <w:sz w:val="24"/>
          <w:szCs w:val="24"/>
        </w:rPr>
        <w:t>purposes</w:t>
      </w:r>
      <w:proofErr w:type="gramEnd"/>
      <w:r>
        <w:rPr>
          <w:rFonts w:ascii="Arial" w:hAnsi="Arial" w:cs="Arial"/>
          <w:sz w:val="24"/>
          <w:szCs w:val="24"/>
        </w:rPr>
        <w:t xml:space="preserve"> of obtaining for the RTL or any of its subsidiaries or for any other </w:t>
      </w:r>
      <w:proofErr w:type="gramStart"/>
      <w:r>
        <w:rPr>
          <w:rFonts w:ascii="Arial" w:hAnsi="Arial" w:cs="Arial"/>
          <w:sz w:val="24"/>
          <w:szCs w:val="24"/>
        </w:rPr>
        <w:t>person:</w:t>
      </w:r>
      <w:r>
        <w:rPr>
          <w:rFonts w:ascii="Arial" w:hAnsi="Arial" w:cs="Arial"/>
          <w:sz w:val="24"/>
          <w:szCs w:val="24"/>
        </w:rPr>
        <w:noBreakHyphen/>
      </w:r>
      <w:proofErr w:type="gramEnd"/>
    </w:p>
    <w:p w14:paraId="3C27A9EA" w14:textId="77777777" w:rsidR="009D7A49" w:rsidRDefault="00E70C7C">
      <w:pPr>
        <w:numPr>
          <w:ilvl w:val="0"/>
          <w:numId w:val="13"/>
        </w:numPr>
        <w:kinsoku w:val="0"/>
        <w:overflowPunct w:val="0"/>
        <w:autoSpaceDE/>
        <w:autoSpaceDN/>
        <w:adjustRightInd/>
        <w:spacing w:before="442" w:line="278" w:lineRule="exact"/>
        <w:ind w:right="72"/>
        <w:textAlignment w:val="baseline"/>
        <w:rPr>
          <w:rFonts w:ascii="Arial" w:hAnsi="Arial" w:cs="Arial"/>
          <w:spacing w:val="1"/>
          <w:sz w:val="24"/>
          <w:szCs w:val="24"/>
        </w:rPr>
      </w:pPr>
      <w:r>
        <w:rPr>
          <w:rFonts w:ascii="Arial" w:hAnsi="Arial" w:cs="Arial"/>
          <w:spacing w:val="1"/>
          <w:sz w:val="24"/>
          <w:szCs w:val="24"/>
        </w:rPr>
        <w:t xml:space="preserve">any </w:t>
      </w:r>
      <w:proofErr w:type="spellStart"/>
      <w:r>
        <w:rPr>
          <w:rFonts w:ascii="Arial" w:hAnsi="Arial" w:cs="Arial"/>
          <w:spacing w:val="1"/>
          <w:sz w:val="24"/>
          <w:szCs w:val="24"/>
        </w:rPr>
        <w:t>Licence</w:t>
      </w:r>
      <w:proofErr w:type="spellEnd"/>
      <w:r>
        <w:rPr>
          <w:rFonts w:ascii="Arial" w:hAnsi="Arial" w:cs="Arial"/>
          <w:spacing w:val="1"/>
          <w:sz w:val="24"/>
          <w:szCs w:val="24"/>
        </w:rPr>
        <w:t>; or</w:t>
      </w:r>
    </w:p>
    <w:p w14:paraId="58AE4A3A" w14:textId="77777777" w:rsidR="009D7A49" w:rsidRDefault="00E70C7C">
      <w:pPr>
        <w:numPr>
          <w:ilvl w:val="0"/>
          <w:numId w:val="14"/>
        </w:numPr>
        <w:kinsoku w:val="0"/>
        <w:overflowPunct w:val="0"/>
        <w:autoSpaceDE/>
        <w:autoSpaceDN/>
        <w:adjustRightInd/>
        <w:spacing w:before="240" w:line="480" w:lineRule="exact"/>
        <w:ind w:right="72"/>
        <w:jc w:val="both"/>
        <w:textAlignment w:val="baseline"/>
        <w:rPr>
          <w:rFonts w:ascii="Arial" w:hAnsi="Arial" w:cs="Arial"/>
          <w:spacing w:val="3"/>
          <w:sz w:val="24"/>
          <w:szCs w:val="24"/>
        </w:rPr>
      </w:pPr>
      <w:r>
        <w:rPr>
          <w:rFonts w:ascii="Arial" w:hAnsi="Arial" w:cs="Arial"/>
          <w:spacing w:val="3"/>
          <w:sz w:val="24"/>
          <w:szCs w:val="24"/>
        </w:rPr>
        <w:t xml:space="preserve">any right to purchase or otherwise acquire, or to distribute, electricity including by means of an electricity purchase contract (as defined in the Transmission </w:t>
      </w:r>
      <w:proofErr w:type="spellStart"/>
      <w:r>
        <w:rPr>
          <w:rFonts w:ascii="Arial" w:hAnsi="Arial" w:cs="Arial"/>
          <w:spacing w:val="3"/>
          <w:sz w:val="24"/>
          <w:szCs w:val="24"/>
        </w:rPr>
        <w:t>Licence</w:t>
      </w:r>
      <w:proofErr w:type="spellEnd"/>
      <w:r>
        <w:rPr>
          <w:rFonts w:ascii="Arial" w:hAnsi="Arial" w:cs="Arial"/>
          <w:spacing w:val="3"/>
          <w:sz w:val="24"/>
          <w:szCs w:val="24"/>
        </w:rPr>
        <w:t>); or</w:t>
      </w:r>
    </w:p>
    <w:p w14:paraId="3162733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or arrangement for the supply of electricity to customers or suppliers; or</w:t>
      </w:r>
    </w:p>
    <w:p w14:paraId="28EA6D7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for the use of any electrical lines or electrical plant belonging to or under the control of a supplier.</w:t>
      </w:r>
    </w:p>
    <w:p w14:paraId="4475D3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12.2.3 used by Business Personnel for the purpose of carrying on any activities other than Permitted Activities except with the consent in writing of the Party to whose affairs such Protected Information relates.</w:t>
      </w:r>
    </w:p>
    <w:p w14:paraId="7744B52E" w14:textId="77777777" w:rsidR="009D7A49" w:rsidRDefault="00E70C7C">
      <w:pPr>
        <w:tabs>
          <w:tab w:val="decimal" w:pos="288"/>
          <w:tab w:val="left" w:pos="864"/>
        </w:tabs>
        <w:kinsoku w:val="0"/>
        <w:overflowPunct w:val="0"/>
        <w:autoSpaceDE/>
        <w:autoSpaceDN/>
        <w:adjustRightInd/>
        <w:spacing w:before="442" w:after="522" w:line="278" w:lineRule="exact"/>
        <w:ind w:left="72" w:right="72"/>
        <w:textAlignment w:val="baseline"/>
        <w:rPr>
          <w:rFonts w:ascii="Arial" w:hAnsi="Arial" w:cs="Arial"/>
          <w:sz w:val="24"/>
          <w:szCs w:val="24"/>
        </w:rPr>
      </w:pPr>
      <w:r>
        <w:rPr>
          <w:rFonts w:ascii="Arial" w:hAnsi="Arial" w:cs="Arial"/>
          <w:sz w:val="24"/>
          <w:szCs w:val="24"/>
        </w:rPr>
        <w:tab/>
        <w:t>12.3</w:t>
      </w:r>
      <w:r>
        <w:rPr>
          <w:rFonts w:ascii="Arial" w:hAnsi="Arial" w:cs="Arial"/>
          <w:sz w:val="24"/>
          <w:szCs w:val="24"/>
        </w:rPr>
        <w:tab/>
        <w:t>Nothing in this Clause 12 shall apply:</w:t>
      </w:r>
    </w:p>
    <w:p w14:paraId="21E7A2EB" w14:textId="77777777" w:rsidR="009D7A49" w:rsidRDefault="009D7A49">
      <w:pPr>
        <w:widowControl/>
        <w:rPr>
          <w:sz w:val="24"/>
          <w:szCs w:val="24"/>
        </w:rPr>
        <w:sectPr w:rsidR="009D7A49">
          <w:headerReference w:type="default" r:id="rId52"/>
          <w:footerReference w:type="default" r:id="rId53"/>
          <w:pgSz w:w="11909" w:h="16843"/>
          <w:pgMar w:top="720" w:right="1620" w:bottom="287" w:left="1649" w:header="720" w:footer="720" w:gutter="0"/>
          <w:cols w:space="720"/>
          <w:noEndnote/>
        </w:sectPr>
      </w:pPr>
    </w:p>
    <w:p w14:paraId="1ACBE7D9" w14:textId="77777777" w:rsidR="009D7A49" w:rsidRDefault="009D7A49">
      <w:pPr>
        <w:widowControl/>
        <w:rPr>
          <w:sz w:val="24"/>
          <w:szCs w:val="24"/>
        </w:rPr>
        <w:sectPr w:rsidR="009D7A49">
          <w:headerReference w:type="default" r:id="rId54"/>
          <w:footerReference w:type="default" r:id="rId55"/>
          <w:type w:val="continuous"/>
          <w:pgSz w:w="11909" w:h="16843"/>
          <w:pgMar w:top="720" w:right="1905" w:bottom="287" w:left="5064" w:header="720" w:footer="720" w:gutter="0"/>
          <w:cols w:space="720"/>
          <w:noEndnote/>
        </w:sectPr>
      </w:pPr>
    </w:p>
    <w:p w14:paraId="1E9E922F" w14:textId="77777777" w:rsidR="009D7A49" w:rsidRDefault="00E70C7C">
      <w:pPr>
        <w:kinsoku w:val="0"/>
        <w:overflowPunct w:val="0"/>
        <w:autoSpaceDE/>
        <w:autoSpaceDN/>
        <w:adjustRightInd/>
        <w:spacing w:before="431" w:line="480" w:lineRule="exact"/>
        <w:ind w:left="1800" w:right="72" w:hanging="936"/>
        <w:jc w:val="both"/>
        <w:textAlignment w:val="baseline"/>
        <w:rPr>
          <w:rFonts w:ascii="Arial" w:hAnsi="Arial" w:cs="Arial"/>
          <w:sz w:val="24"/>
          <w:szCs w:val="24"/>
        </w:rPr>
      </w:pPr>
      <w:r>
        <w:rPr>
          <w:rFonts w:ascii="Arial" w:hAnsi="Arial" w:cs="Arial"/>
          <w:sz w:val="24"/>
          <w:szCs w:val="24"/>
        </w:rPr>
        <w:lastRenderedPageBreak/>
        <w:t xml:space="preserve">12.3.1 to any Protected Information which, before it is furnished to Business </w:t>
      </w:r>
      <w:proofErr w:type="gramStart"/>
      <w:r>
        <w:rPr>
          <w:rFonts w:ascii="Arial" w:hAnsi="Arial" w:cs="Arial"/>
          <w:sz w:val="24"/>
          <w:szCs w:val="24"/>
        </w:rPr>
        <w:t>Personnel</w:t>
      </w:r>
      <w:proofErr w:type="gramEnd"/>
      <w:r>
        <w:rPr>
          <w:rFonts w:ascii="Arial" w:hAnsi="Arial" w:cs="Arial"/>
          <w:sz w:val="24"/>
          <w:szCs w:val="24"/>
        </w:rPr>
        <w:t xml:space="preserve"> is in the public </w:t>
      </w:r>
      <w:proofErr w:type="gramStart"/>
      <w:r>
        <w:rPr>
          <w:rFonts w:ascii="Arial" w:hAnsi="Arial" w:cs="Arial"/>
          <w:sz w:val="24"/>
          <w:szCs w:val="24"/>
        </w:rPr>
        <w:t>domain;</w:t>
      </w:r>
      <w:proofErr w:type="gramEnd"/>
    </w:p>
    <w:p w14:paraId="445AC9C0"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12.3.2 to any Protected Information which, after it is furnished to Business Personnel:</w:t>
      </w:r>
    </w:p>
    <w:p w14:paraId="69FA98D3"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not apply; or</w:t>
      </w:r>
    </w:p>
    <w:p w14:paraId="4DC5BAD5"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apply and thereafter ceases to be subject to the restrictions imposed by this Clause 12; or</w:t>
      </w:r>
    </w:p>
    <w:p w14:paraId="359D5199"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enters the public domain otherwise than </w:t>
      </w:r>
      <w:proofErr w:type="gramStart"/>
      <w:r>
        <w:rPr>
          <w:rFonts w:ascii="Arial" w:hAnsi="Arial" w:cs="Arial"/>
          <w:sz w:val="24"/>
          <w:szCs w:val="24"/>
        </w:rPr>
        <w:t>as a result of</w:t>
      </w:r>
      <w:proofErr w:type="gramEnd"/>
      <w:r>
        <w:rPr>
          <w:rFonts w:ascii="Arial" w:hAnsi="Arial" w:cs="Arial"/>
          <w:sz w:val="24"/>
          <w:szCs w:val="24"/>
        </w:rPr>
        <w:t xml:space="preserve"> a breach by </w:t>
      </w:r>
      <w:proofErr w:type="gramStart"/>
      <w:r>
        <w:rPr>
          <w:rFonts w:ascii="Arial" w:hAnsi="Arial" w:cs="Arial"/>
          <w:sz w:val="24"/>
          <w:szCs w:val="24"/>
        </w:rPr>
        <w:t>the RTL</w:t>
      </w:r>
      <w:proofErr w:type="gramEnd"/>
      <w:r>
        <w:rPr>
          <w:rFonts w:ascii="Arial" w:hAnsi="Arial" w:cs="Arial"/>
          <w:sz w:val="24"/>
          <w:szCs w:val="24"/>
        </w:rPr>
        <w:t xml:space="preserve"> or any subsidiary of </w:t>
      </w:r>
      <w:proofErr w:type="gramStart"/>
      <w:r>
        <w:rPr>
          <w:rFonts w:ascii="Arial" w:hAnsi="Arial" w:cs="Arial"/>
          <w:sz w:val="24"/>
          <w:szCs w:val="24"/>
        </w:rPr>
        <w:t>the RTL</w:t>
      </w:r>
      <w:proofErr w:type="gramEnd"/>
      <w:r>
        <w:rPr>
          <w:rFonts w:ascii="Arial" w:hAnsi="Arial" w:cs="Arial"/>
          <w:sz w:val="24"/>
          <w:szCs w:val="24"/>
        </w:rPr>
        <w:t xml:space="preserve"> of its obligations in this Clause 12.</w:t>
      </w:r>
    </w:p>
    <w:p w14:paraId="6F503AB6"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12.3.3 to the disclosure of any Protected Information to any person if the RTL or any subsidiary is required or permitted to make such disclosure to such person:</w:t>
      </w:r>
    </w:p>
    <w:p w14:paraId="73E95A0A" w14:textId="77777777" w:rsidR="009D7A49" w:rsidRDefault="00E70C7C">
      <w:pPr>
        <w:numPr>
          <w:ilvl w:val="0"/>
          <w:numId w:val="16"/>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duties of the RTL or any associate under the Act or any other requirement of a Competent Authority; or</w:t>
      </w:r>
    </w:p>
    <w:p w14:paraId="5A3030A3" w14:textId="77777777" w:rsidR="009D7A49" w:rsidRDefault="00E70C7C">
      <w:pPr>
        <w:numPr>
          <w:ilvl w:val="0"/>
          <w:numId w:val="17"/>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in compliance with the conditions of its RTL </w:t>
      </w:r>
      <w:proofErr w:type="spellStart"/>
      <w:r>
        <w:rPr>
          <w:rFonts w:ascii="Arial" w:hAnsi="Arial" w:cs="Arial"/>
          <w:sz w:val="24"/>
          <w:szCs w:val="24"/>
        </w:rPr>
        <w:t>Licence</w:t>
      </w:r>
      <w:proofErr w:type="spellEnd"/>
      <w:r>
        <w:rPr>
          <w:rFonts w:ascii="Arial" w:hAnsi="Arial" w:cs="Arial"/>
          <w:sz w:val="24"/>
          <w:szCs w:val="24"/>
        </w:rPr>
        <w:t xml:space="preserve"> or any document referred to in its RTL </w:t>
      </w:r>
      <w:proofErr w:type="spellStart"/>
      <w:r>
        <w:rPr>
          <w:rFonts w:ascii="Arial" w:hAnsi="Arial" w:cs="Arial"/>
          <w:sz w:val="24"/>
          <w:szCs w:val="24"/>
        </w:rPr>
        <w:t>Licence</w:t>
      </w:r>
      <w:proofErr w:type="spellEnd"/>
      <w:r>
        <w:rPr>
          <w:rFonts w:ascii="Arial" w:hAnsi="Arial" w:cs="Arial"/>
          <w:sz w:val="24"/>
          <w:szCs w:val="24"/>
        </w:rPr>
        <w:t xml:space="preserve"> with which the RTL is required to comply; or</w:t>
      </w:r>
    </w:p>
    <w:p w14:paraId="05C6B290" w14:textId="77777777" w:rsidR="009D7A49" w:rsidRDefault="00E70C7C">
      <w:pPr>
        <w:numPr>
          <w:ilvl w:val="0"/>
          <w:numId w:val="16"/>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 or</w:t>
      </w:r>
    </w:p>
    <w:p w14:paraId="32BCED85" w14:textId="77777777" w:rsidR="009D7A49" w:rsidRDefault="00E70C7C">
      <w:pPr>
        <w:numPr>
          <w:ilvl w:val="0"/>
          <w:numId w:val="17"/>
        </w:numPr>
        <w:kinsoku w:val="0"/>
        <w:overflowPunct w:val="0"/>
        <w:autoSpaceDE/>
        <w:autoSpaceDN/>
        <w:adjustRightInd/>
        <w:spacing w:before="443" w:line="277" w:lineRule="exact"/>
        <w:ind w:right="72"/>
        <w:jc w:val="both"/>
        <w:textAlignment w:val="baseline"/>
        <w:rPr>
          <w:rFonts w:ascii="Arial" w:hAnsi="Arial" w:cs="Arial"/>
          <w:spacing w:val="7"/>
          <w:sz w:val="24"/>
          <w:szCs w:val="24"/>
        </w:rPr>
      </w:pPr>
      <w:r>
        <w:rPr>
          <w:rFonts w:ascii="Arial" w:hAnsi="Arial" w:cs="Arial"/>
          <w:spacing w:val="7"/>
          <w:sz w:val="24"/>
          <w:szCs w:val="24"/>
        </w:rPr>
        <w:t xml:space="preserve">in response to a requirement of any </w:t>
      </w:r>
      <w:proofErr w:type="spellStart"/>
      <w:r>
        <w:rPr>
          <w:rFonts w:ascii="Arial" w:hAnsi="Arial" w:cs="Arial"/>
          <w:spacing w:val="7"/>
          <w:sz w:val="24"/>
          <w:szCs w:val="24"/>
        </w:rPr>
        <w:t>recognised</w:t>
      </w:r>
      <w:proofErr w:type="spellEnd"/>
      <w:r>
        <w:rPr>
          <w:rFonts w:ascii="Arial" w:hAnsi="Arial" w:cs="Arial"/>
          <w:spacing w:val="7"/>
          <w:sz w:val="24"/>
          <w:szCs w:val="24"/>
        </w:rPr>
        <w:t xml:space="preserve"> stock</w:t>
      </w:r>
    </w:p>
    <w:p w14:paraId="7643E8FC" w14:textId="77777777" w:rsidR="009D7A49" w:rsidRDefault="00E70C7C">
      <w:pPr>
        <w:kinsoku w:val="0"/>
        <w:overflowPunct w:val="0"/>
        <w:autoSpaceDE/>
        <w:autoSpaceDN/>
        <w:adjustRightInd/>
        <w:spacing w:before="432" w:line="480" w:lineRule="exact"/>
        <w:ind w:left="2304" w:right="72"/>
        <w:textAlignment w:val="baseline"/>
        <w:rPr>
          <w:rFonts w:ascii="Arial" w:hAnsi="Arial" w:cs="Arial"/>
          <w:sz w:val="24"/>
          <w:szCs w:val="24"/>
        </w:rPr>
      </w:pPr>
      <w:r>
        <w:rPr>
          <w:rFonts w:ascii="Arial" w:hAnsi="Arial" w:cs="Arial"/>
          <w:sz w:val="24"/>
          <w:szCs w:val="24"/>
        </w:rPr>
        <w:lastRenderedPageBreak/>
        <w:t>exchange or regulatory authority or the Panel on Take</w:t>
      </w:r>
      <w:r>
        <w:rPr>
          <w:rFonts w:ascii="Arial" w:hAnsi="Arial" w:cs="Arial"/>
          <w:sz w:val="24"/>
          <w:szCs w:val="24"/>
        </w:rPr>
        <w:softHyphen/>
        <w:t>overs and Mergers; or</w:t>
      </w:r>
    </w:p>
    <w:p w14:paraId="264E06A8" w14:textId="19DD8241"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(e) </w:t>
      </w:r>
      <w:r w:rsidR="000D0994">
        <w:rPr>
          <w:rFonts w:ascii="Arial" w:hAnsi="Arial" w:cs="Arial"/>
          <w:sz w:val="24"/>
          <w:szCs w:val="24"/>
        </w:rPr>
        <w:tab/>
      </w:r>
      <w:r>
        <w:rPr>
          <w:rFonts w:ascii="Arial" w:hAnsi="Arial" w:cs="Arial"/>
          <w:sz w:val="24"/>
          <w:szCs w:val="24"/>
        </w:rPr>
        <w:t>pursuant to the</w:t>
      </w:r>
      <w:r w:rsidR="00070D23">
        <w:rPr>
          <w:rFonts w:ascii="Arial" w:hAnsi="Arial" w:cs="Arial"/>
          <w:sz w:val="24"/>
          <w:szCs w:val="24"/>
        </w:rPr>
        <w:t xml:space="preserve"> r</w:t>
      </w:r>
      <w:r>
        <w:rPr>
          <w:rFonts w:ascii="Arial" w:hAnsi="Arial" w:cs="Arial"/>
          <w:sz w:val="24"/>
          <w:szCs w:val="24"/>
        </w:rPr>
        <w:t xml:space="preserve">ules for the </w:t>
      </w:r>
      <w:r w:rsidR="00070D23">
        <w:rPr>
          <w:rFonts w:ascii="Arial" w:hAnsi="Arial" w:cs="Arial"/>
          <w:spacing w:val="1"/>
          <w:sz w:val="24"/>
          <w:szCs w:val="24"/>
        </w:rPr>
        <w:t>London Court of International Arbitration</w:t>
      </w:r>
      <w:r w:rsidR="006839DC">
        <w:rPr>
          <w:rFonts w:ascii="Arial" w:hAnsi="Arial" w:cs="Arial"/>
          <w:spacing w:val="1"/>
          <w:sz w:val="24"/>
          <w:szCs w:val="24"/>
        </w:rPr>
        <w:t xml:space="preserve"> </w:t>
      </w:r>
      <w:r>
        <w:rPr>
          <w:rFonts w:ascii="Arial" w:hAnsi="Arial" w:cs="Arial"/>
          <w:sz w:val="24"/>
          <w:szCs w:val="24"/>
        </w:rPr>
        <w:t>or pursuant to any judicial or other arbitral process or tribunal.</w:t>
      </w:r>
    </w:p>
    <w:p w14:paraId="1A621F4B"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12.3.4 to any Protected Information to the extent that the RTL or any of its subsidiaries is expressly permitted or required to disclose that information under the terms of any agreement or arrangement (including the Fuel Security Code) with the Party to whose affairs such Protected Information relates.</w:t>
      </w:r>
    </w:p>
    <w:p w14:paraId="415745EE"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12.4</w:t>
      </w:r>
      <w:r>
        <w:rPr>
          <w:rFonts w:ascii="Arial" w:hAnsi="Arial" w:cs="Arial"/>
          <w:sz w:val="24"/>
          <w:szCs w:val="24"/>
        </w:rPr>
        <w:tab/>
        <w:t>The RTL and its subsidiaries may use all and any information or data</w:t>
      </w:r>
    </w:p>
    <w:p w14:paraId="4C22927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supplied to or acquired by it, from or in relation to the other Party to this Agreement in performing its Permitted Activities and may pass the same to subsidiaries of the RTL which carry out such activities and the User hereto agrees to provide all information to the RTL and its subsidiaries for such purpose.</w:t>
      </w:r>
    </w:p>
    <w:p w14:paraId="6559418F"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12.5</w:t>
      </w:r>
      <w:r>
        <w:rPr>
          <w:rFonts w:ascii="Arial" w:hAnsi="Arial" w:cs="Arial"/>
          <w:sz w:val="24"/>
          <w:szCs w:val="24"/>
        </w:rPr>
        <w:tab/>
        <w:t>The Company and its subsidiaries may use all and any information or</w:t>
      </w:r>
    </w:p>
    <w:p w14:paraId="2C34E77D" w14:textId="6CB7E80A"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data supplied to or acquired by it from the RTL pursuant to Clause 12.3.3 in relation to this Agreement in performing its activities under the </w:t>
      </w:r>
      <w:r w:rsidR="00545864">
        <w:rPr>
          <w:rFonts w:ascii="Arial" w:hAnsi="Arial" w:cs="Arial"/>
          <w:sz w:val="24"/>
          <w:szCs w:val="24"/>
        </w:rPr>
        <w:t xml:space="preserve">ESO </w:t>
      </w:r>
      <w:proofErr w:type="spellStart"/>
      <w:r>
        <w:rPr>
          <w:rFonts w:ascii="Arial" w:hAnsi="Arial" w:cs="Arial"/>
          <w:sz w:val="24"/>
          <w:szCs w:val="24"/>
        </w:rPr>
        <w:t>Licence</w:t>
      </w:r>
      <w:proofErr w:type="spellEnd"/>
      <w:r>
        <w:rPr>
          <w:rFonts w:ascii="Arial" w:hAnsi="Arial" w:cs="Arial"/>
          <w:sz w:val="24"/>
          <w:szCs w:val="24"/>
        </w:rPr>
        <w:t xml:space="preserve"> including for the following purposes:</w:t>
      </w:r>
    </w:p>
    <w:p w14:paraId="04A16667"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12.5.1</w:t>
      </w:r>
      <w:r>
        <w:rPr>
          <w:rFonts w:ascii="Arial" w:hAnsi="Arial" w:cs="Arial"/>
          <w:sz w:val="24"/>
          <w:szCs w:val="24"/>
        </w:rPr>
        <w:tab/>
        <w:t>the operation and planning of the National Electricity</w:t>
      </w:r>
    </w:p>
    <w:p w14:paraId="3EE2358A" w14:textId="77777777" w:rsidR="009D7A49" w:rsidRDefault="00E70C7C">
      <w:pPr>
        <w:kinsoku w:val="0"/>
        <w:overflowPunct w:val="0"/>
        <w:autoSpaceDE/>
        <w:autoSpaceDN/>
        <w:adjustRightInd/>
        <w:spacing w:before="202" w:line="278" w:lineRule="exact"/>
        <w:ind w:left="72"/>
        <w:jc w:val="center"/>
        <w:textAlignment w:val="baseline"/>
        <w:rPr>
          <w:rFonts w:ascii="Arial" w:hAnsi="Arial" w:cs="Arial"/>
          <w:sz w:val="24"/>
          <w:szCs w:val="24"/>
        </w:rPr>
      </w:pPr>
      <w:r>
        <w:rPr>
          <w:rFonts w:ascii="Arial" w:hAnsi="Arial" w:cs="Arial"/>
          <w:sz w:val="24"/>
          <w:szCs w:val="24"/>
        </w:rPr>
        <w:t xml:space="preserve">Transmission </w:t>
      </w:r>
      <w:proofErr w:type="gramStart"/>
      <w:r>
        <w:rPr>
          <w:rFonts w:ascii="Arial" w:hAnsi="Arial" w:cs="Arial"/>
          <w:sz w:val="24"/>
          <w:szCs w:val="24"/>
        </w:rPr>
        <w:t>System;</w:t>
      </w:r>
      <w:proofErr w:type="gramEnd"/>
    </w:p>
    <w:p w14:paraId="072CCAD9"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12.5.2</w:t>
      </w:r>
      <w:r>
        <w:rPr>
          <w:rFonts w:ascii="Arial" w:hAnsi="Arial" w:cs="Arial"/>
          <w:sz w:val="24"/>
          <w:szCs w:val="24"/>
        </w:rPr>
        <w:tab/>
        <w:t>the calculation of charges and preparation of offers</w:t>
      </w:r>
    </w:p>
    <w:p w14:paraId="5C6EA6E5" w14:textId="77777777" w:rsidR="009D7A49" w:rsidRDefault="00E70C7C">
      <w:pPr>
        <w:kinsoku w:val="0"/>
        <w:overflowPunct w:val="0"/>
        <w:autoSpaceDE/>
        <w:autoSpaceDN/>
        <w:adjustRightInd/>
        <w:spacing w:after="1002" w:line="480" w:lineRule="exact"/>
        <w:ind w:left="2880" w:right="72"/>
        <w:textAlignment w:val="baseline"/>
        <w:rPr>
          <w:rFonts w:ascii="Arial" w:hAnsi="Arial" w:cs="Arial"/>
          <w:sz w:val="24"/>
          <w:szCs w:val="24"/>
        </w:rPr>
      </w:pPr>
      <w:r>
        <w:rPr>
          <w:rFonts w:ascii="Arial" w:hAnsi="Arial" w:cs="Arial"/>
          <w:sz w:val="24"/>
          <w:szCs w:val="24"/>
        </w:rPr>
        <w:t xml:space="preserve">of terms for connection to or use of the National Electricity Transmission </w:t>
      </w:r>
      <w:proofErr w:type="gramStart"/>
      <w:r>
        <w:rPr>
          <w:rFonts w:ascii="Arial" w:hAnsi="Arial" w:cs="Arial"/>
          <w:sz w:val="24"/>
          <w:szCs w:val="24"/>
        </w:rPr>
        <w:t>System;</w:t>
      </w:r>
      <w:proofErr w:type="gramEnd"/>
    </w:p>
    <w:p w14:paraId="1C0584A6" w14:textId="77777777" w:rsidR="009D7A49" w:rsidRDefault="009D7A49">
      <w:pPr>
        <w:widowControl/>
        <w:rPr>
          <w:sz w:val="24"/>
          <w:szCs w:val="24"/>
        </w:rPr>
        <w:sectPr w:rsidR="009D7A49">
          <w:headerReference w:type="default" r:id="rId56"/>
          <w:footerReference w:type="default" r:id="rId57"/>
          <w:pgSz w:w="11909" w:h="16843"/>
          <w:pgMar w:top="720" w:right="1622" w:bottom="287" w:left="1647" w:header="720" w:footer="720" w:gutter="0"/>
          <w:cols w:space="720"/>
          <w:noEndnote/>
        </w:sectPr>
      </w:pPr>
    </w:p>
    <w:p w14:paraId="1CE0BC6D" w14:textId="77777777" w:rsidR="009D7A49" w:rsidRDefault="00E70C7C">
      <w:pPr>
        <w:kinsoku w:val="0"/>
        <w:overflowPunct w:val="0"/>
        <w:autoSpaceDE/>
        <w:autoSpaceDN/>
        <w:adjustRightInd/>
        <w:spacing w:before="432" w:line="480" w:lineRule="exact"/>
        <w:ind w:left="1800" w:right="72"/>
        <w:jc w:val="both"/>
        <w:textAlignment w:val="baseline"/>
        <w:rPr>
          <w:rFonts w:ascii="Arial" w:hAnsi="Arial" w:cs="Arial"/>
          <w:sz w:val="24"/>
          <w:szCs w:val="24"/>
        </w:rPr>
      </w:pPr>
      <w:r>
        <w:rPr>
          <w:rFonts w:ascii="Arial" w:hAnsi="Arial" w:cs="Arial"/>
          <w:sz w:val="24"/>
          <w:szCs w:val="24"/>
        </w:rPr>
        <w:lastRenderedPageBreak/>
        <w:t>and the User agrees to provide all information to the RTL and its subsidiaries for such purposes.</w:t>
      </w:r>
    </w:p>
    <w:p w14:paraId="74A963E8"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12.6</w:t>
      </w:r>
      <w:r>
        <w:rPr>
          <w:rFonts w:ascii="Arial" w:hAnsi="Arial" w:cs="Arial"/>
          <w:sz w:val="24"/>
          <w:szCs w:val="24"/>
        </w:rPr>
        <w:tab/>
        <w:t>The RTL undertakes that, having regard to the activities in which any</w:t>
      </w:r>
    </w:p>
    <w:p w14:paraId="216AB1F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proofErr w:type="gramStart"/>
      <w:r>
        <w:rPr>
          <w:rFonts w:ascii="Arial" w:hAnsi="Arial" w:cs="Arial"/>
          <w:sz w:val="24"/>
          <w:szCs w:val="24"/>
        </w:rPr>
        <w:t>Business Person</w:t>
      </w:r>
      <w:proofErr w:type="gramEnd"/>
      <w:r>
        <w:rPr>
          <w:rFonts w:ascii="Arial" w:hAnsi="Arial" w:cs="Arial"/>
          <w:sz w:val="24"/>
          <w:szCs w:val="24"/>
        </w:rPr>
        <w:t xml:space="preserve"> is engaged and the nature and effective life of the Protected Information divulged to them by virtue of such activities, neither the RTL nor any of its subsidiaries shall unreasonably continue (</w:t>
      </w:r>
      <w:proofErr w:type="gramStart"/>
      <w:r>
        <w:rPr>
          <w:rFonts w:ascii="Arial" w:hAnsi="Arial" w:cs="Arial"/>
          <w:sz w:val="24"/>
          <w:szCs w:val="24"/>
        </w:rPr>
        <w:t>taking into account</w:t>
      </w:r>
      <w:proofErr w:type="gramEnd"/>
      <w:r>
        <w:rPr>
          <w:rFonts w:ascii="Arial" w:hAnsi="Arial" w:cs="Arial"/>
          <w:sz w:val="24"/>
          <w:szCs w:val="24"/>
        </w:rPr>
        <w:t xml:space="preserve"> any industrial relations concerns reasonably held by it) to divulge Protected Information or permit Protected Information to be divulged to any </w:t>
      </w:r>
      <w:proofErr w:type="gramStart"/>
      <w:r>
        <w:rPr>
          <w:rFonts w:ascii="Arial" w:hAnsi="Arial" w:cs="Arial"/>
          <w:sz w:val="24"/>
          <w:szCs w:val="24"/>
        </w:rPr>
        <w:t>Business Person</w:t>
      </w:r>
      <w:proofErr w:type="gramEnd"/>
      <w:r>
        <w:rPr>
          <w:rFonts w:ascii="Arial" w:hAnsi="Arial" w:cs="Arial"/>
          <w:sz w:val="24"/>
          <w:szCs w:val="24"/>
        </w:rPr>
        <w:t>:</w:t>
      </w:r>
    </w:p>
    <w:p w14:paraId="153A4625" w14:textId="77777777" w:rsidR="009D7A49" w:rsidRDefault="00E70C7C">
      <w:pPr>
        <w:numPr>
          <w:ilvl w:val="0"/>
          <w:numId w:val="18"/>
        </w:numPr>
        <w:kinsoku w:val="0"/>
        <w:overflowPunct w:val="0"/>
        <w:autoSpaceDE/>
        <w:autoSpaceDN/>
        <w:adjustRightInd/>
        <w:spacing w:before="240" w:line="480" w:lineRule="exact"/>
        <w:ind w:right="72"/>
        <w:jc w:val="right"/>
        <w:textAlignment w:val="baseline"/>
        <w:rPr>
          <w:rFonts w:ascii="Arial" w:hAnsi="Arial" w:cs="Arial"/>
          <w:sz w:val="24"/>
          <w:szCs w:val="24"/>
        </w:rPr>
      </w:pPr>
      <w:r>
        <w:rPr>
          <w:rFonts w:ascii="Arial" w:hAnsi="Arial" w:cs="Arial"/>
          <w:sz w:val="24"/>
          <w:szCs w:val="24"/>
        </w:rPr>
        <w:t>who has notified the RTL or the relevant subsidiary of their intention to become engaged as an employee or agent of any other person (other than of the RTL or any subsidiary thereof); or</w:t>
      </w:r>
    </w:p>
    <w:p w14:paraId="77A1C51E" w14:textId="77777777" w:rsidR="009D7A49" w:rsidRDefault="00E70C7C">
      <w:pPr>
        <w:numPr>
          <w:ilvl w:val="0"/>
          <w:numId w:val="18"/>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who is </w:t>
      </w:r>
      <w:proofErr w:type="spellStart"/>
      <w:r>
        <w:rPr>
          <w:rFonts w:ascii="Arial" w:hAnsi="Arial" w:cs="Arial"/>
          <w:sz w:val="24"/>
          <w:szCs w:val="24"/>
        </w:rPr>
        <w:t>authorised</w:t>
      </w:r>
      <w:proofErr w:type="spellEnd"/>
      <w:r>
        <w:rPr>
          <w:rFonts w:ascii="Arial" w:hAnsi="Arial" w:cs="Arial"/>
          <w:sz w:val="24"/>
          <w:szCs w:val="24"/>
        </w:rPr>
        <w:t xml:space="preserve"> by </w:t>
      </w:r>
      <w:proofErr w:type="spellStart"/>
      <w:r>
        <w:rPr>
          <w:rFonts w:ascii="Arial" w:hAnsi="Arial" w:cs="Arial"/>
          <w:sz w:val="24"/>
          <w:szCs w:val="24"/>
        </w:rPr>
        <w:t>licence</w:t>
      </w:r>
      <w:proofErr w:type="spellEnd"/>
      <w:r>
        <w:rPr>
          <w:rFonts w:ascii="Arial" w:hAnsi="Arial" w:cs="Arial"/>
          <w:sz w:val="24"/>
          <w:szCs w:val="24"/>
        </w:rPr>
        <w:t xml:space="preserve"> or exemption to generate or supply electricity.</w:t>
      </w:r>
    </w:p>
    <w:p w14:paraId="1413FB46"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12.7</w:t>
      </w:r>
      <w:r>
        <w:rPr>
          <w:rFonts w:ascii="Arial" w:hAnsi="Arial" w:cs="Arial"/>
          <w:sz w:val="24"/>
          <w:szCs w:val="24"/>
        </w:rPr>
        <w:tab/>
        <w:t>Without prejudice to other provisions of this clause 12 the RTL shall</w:t>
      </w:r>
    </w:p>
    <w:p w14:paraId="5D9B6B2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procure that any additional copies of the Protected Information, whether in hard copy or </w:t>
      </w:r>
      <w:proofErr w:type="spellStart"/>
      <w:r>
        <w:rPr>
          <w:rFonts w:ascii="Arial" w:hAnsi="Arial" w:cs="Arial"/>
          <w:sz w:val="24"/>
          <w:szCs w:val="24"/>
        </w:rPr>
        <w:t>computerised</w:t>
      </w:r>
      <w:proofErr w:type="spellEnd"/>
      <w:r>
        <w:rPr>
          <w:rFonts w:ascii="Arial" w:hAnsi="Arial" w:cs="Arial"/>
          <w:sz w:val="24"/>
          <w:szCs w:val="24"/>
        </w:rPr>
        <w:t xml:space="preserve"> form, will clearly identify the Protected Information as protected.</w:t>
      </w:r>
    </w:p>
    <w:p w14:paraId="2E6A458E"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12.8 The RTL undertakes to use all reasonable </w:t>
      </w:r>
      <w:proofErr w:type="spellStart"/>
      <w:r>
        <w:rPr>
          <w:rFonts w:ascii="Arial" w:hAnsi="Arial" w:cs="Arial"/>
          <w:sz w:val="24"/>
          <w:szCs w:val="24"/>
        </w:rPr>
        <w:t>endeavours</w:t>
      </w:r>
      <w:proofErr w:type="spellEnd"/>
      <w:r>
        <w:rPr>
          <w:rFonts w:ascii="Arial" w:hAnsi="Arial" w:cs="Arial"/>
          <w:sz w:val="24"/>
          <w:szCs w:val="24"/>
        </w:rPr>
        <w:t xml:space="preserve"> to procure that no employee is a Corporate Functions Person unless the same is necessary for the proper performance of their duties.</w:t>
      </w:r>
    </w:p>
    <w:p w14:paraId="3DFB2DA1"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12.9</w:t>
      </w:r>
      <w:r>
        <w:rPr>
          <w:rFonts w:ascii="Arial" w:hAnsi="Arial" w:cs="Arial"/>
          <w:sz w:val="24"/>
          <w:szCs w:val="24"/>
        </w:rPr>
        <w:tab/>
      </w:r>
      <w:r>
        <w:rPr>
          <w:rFonts w:ascii="Arial" w:hAnsi="Arial" w:cs="Arial"/>
          <w:sz w:val="24"/>
          <w:szCs w:val="24"/>
          <w:u w:val="single"/>
        </w:rPr>
        <w:t>Confidentiality for User</w:t>
      </w:r>
    </w:p>
    <w:p w14:paraId="6812598B" w14:textId="77777777" w:rsidR="009D7A49" w:rsidRDefault="00E70C7C">
      <w:pPr>
        <w:kinsoku w:val="0"/>
        <w:overflowPunct w:val="0"/>
        <w:autoSpaceDE/>
        <w:autoSpaceDN/>
        <w:adjustRightInd/>
        <w:spacing w:before="240" w:after="762" w:line="480" w:lineRule="exact"/>
        <w:ind w:left="1800" w:right="72" w:hanging="936"/>
        <w:jc w:val="both"/>
        <w:textAlignment w:val="baseline"/>
        <w:rPr>
          <w:rFonts w:ascii="Arial" w:hAnsi="Arial" w:cs="Arial"/>
          <w:spacing w:val="-2"/>
          <w:sz w:val="24"/>
          <w:szCs w:val="24"/>
        </w:rPr>
      </w:pPr>
      <w:r>
        <w:rPr>
          <w:rFonts w:ascii="Arial" w:hAnsi="Arial" w:cs="Arial"/>
          <w:spacing w:val="-2"/>
          <w:sz w:val="24"/>
          <w:szCs w:val="24"/>
        </w:rPr>
        <w:t>12.9.1 User hereby undertakes with the RTL and its subsidiaries that it shall preserve the confidentiality and secrecy of, and not directly</w:t>
      </w:r>
    </w:p>
    <w:p w14:paraId="23022475" w14:textId="77777777" w:rsidR="009D7A49" w:rsidRDefault="009D7A49">
      <w:pPr>
        <w:widowControl/>
        <w:rPr>
          <w:sz w:val="24"/>
          <w:szCs w:val="24"/>
        </w:rPr>
        <w:sectPr w:rsidR="009D7A49">
          <w:headerReference w:type="default" r:id="rId58"/>
          <w:footerReference w:type="default" r:id="rId59"/>
          <w:type w:val="continuous"/>
          <w:pgSz w:w="11909" w:h="16843"/>
          <w:pgMar w:top="720" w:right="1622" w:bottom="287" w:left="1647" w:header="720" w:footer="720" w:gutter="0"/>
          <w:cols w:space="720"/>
          <w:noEndnote/>
        </w:sectPr>
      </w:pPr>
    </w:p>
    <w:p w14:paraId="5F9C7D12" w14:textId="77777777" w:rsidR="009D7A49" w:rsidRDefault="009D7A49">
      <w:pPr>
        <w:widowControl/>
        <w:rPr>
          <w:sz w:val="24"/>
          <w:szCs w:val="24"/>
        </w:rPr>
        <w:sectPr w:rsidR="009D7A49">
          <w:headerReference w:type="default" r:id="rId60"/>
          <w:footerReference w:type="default" r:id="rId61"/>
          <w:type w:val="continuous"/>
          <w:pgSz w:w="11909" w:h="16843"/>
          <w:pgMar w:top="720" w:right="1905" w:bottom="287" w:left="5064" w:header="720" w:footer="720" w:gutter="0"/>
          <w:cols w:space="720"/>
          <w:noEndnote/>
        </w:sectPr>
      </w:pPr>
    </w:p>
    <w:p w14:paraId="1BC47B02"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or indirectly reveal, report, publish, disclose or transfer or use for its own purposes Confidential Information except:</w:t>
      </w:r>
    </w:p>
    <w:p w14:paraId="5BAFB844"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in the circumstances set out in Clause </w:t>
      </w:r>
      <w:proofErr w:type="gramStart"/>
      <w:r>
        <w:rPr>
          <w:rFonts w:ascii="Arial" w:hAnsi="Arial" w:cs="Arial"/>
          <w:sz w:val="24"/>
          <w:szCs w:val="24"/>
        </w:rPr>
        <w:t>12.9.2;</w:t>
      </w:r>
      <w:proofErr w:type="gramEnd"/>
    </w:p>
    <w:p w14:paraId="7F3CFFE9"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to the extent expressly permitted by this Agreement; or</w:t>
      </w:r>
    </w:p>
    <w:p w14:paraId="62328D78"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with the consent in writing of the RTL.</w:t>
      </w:r>
    </w:p>
    <w:p w14:paraId="486A304D" w14:textId="77777777" w:rsidR="009D7A49" w:rsidRDefault="00E70C7C">
      <w:pPr>
        <w:kinsoku w:val="0"/>
        <w:overflowPunct w:val="0"/>
        <w:autoSpaceDE/>
        <w:autoSpaceDN/>
        <w:adjustRightInd/>
        <w:spacing w:before="240" w:line="480" w:lineRule="exact"/>
        <w:ind w:left="1728" w:right="72" w:hanging="792"/>
        <w:textAlignment w:val="baseline"/>
        <w:rPr>
          <w:rFonts w:ascii="Arial" w:hAnsi="Arial" w:cs="Arial"/>
          <w:sz w:val="24"/>
          <w:szCs w:val="24"/>
        </w:rPr>
      </w:pPr>
      <w:r>
        <w:rPr>
          <w:rFonts w:ascii="Arial" w:hAnsi="Arial" w:cs="Arial"/>
          <w:sz w:val="24"/>
          <w:szCs w:val="24"/>
        </w:rPr>
        <w:t>12.9.2 Exceptions: the circumstances referred to in Clause 12.9.1(a) are:</w:t>
      </w:r>
    </w:p>
    <w:p w14:paraId="2CCBCF8B"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(a) where the Confidential Information, before it is furnished to User, is in the public domain; or</w:t>
      </w:r>
    </w:p>
    <w:p w14:paraId="21E5CB9C"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(b) where the Confidential Information, after it is furnished to User:</w:t>
      </w:r>
    </w:p>
    <w:p w14:paraId="07C0D76C" w14:textId="77777777" w:rsidR="009D7A49" w:rsidRDefault="00E70C7C">
      <w:pPr>
        <w:numPr>
          <w:ilvl w:val="0"/>
          <w:numId w:val="2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User in circumstances in which this Clause 12 does not apply; or</w:t>
      </w:r>
    </w:p>
    <w:p w14:paraId="0C15031C" w14:textId="77777777" w:rsidR="009D7A49" w:rsidRDefault="00E70C7C">
      <w:pPr>
        <w:numPr>
          <w:ilvl w:val="0"/>
          <w:numId w:val="21"/>
        </w:numPr>
        <w:kinsoku w:val="0"/>
        <w:overflowPunct w:val="0"/>
        <w:autoSpaceDE/>
        <w:autoSpaceDN/>
        <w:adjustRightInd/>
        <w:spacing w:before="240" w:line="480" w:lineRule="exact"/>
        <w:jc w:val="right"/>
        <w:textAlignment w:val="baseline"/>
        <w:rPr>
          <w:rFonts w:ascii="Arial" w:hAnsi="Arial" w:cs="Arial"/>
          <w:sz w:val="24"/>
          <w:szCs w:val="24"/>
        </w:rPr>
      </w:pPr>
      <w:r>
        <w:rPr>
          <w:rFonts w:ascii="Arial" w:hAnsi="Arial" w:cs="Arial"/>
          <w:sz w:val="24"/>
          <w:szCs w:val="24"/>
        </w:rPr>
        <w:t>is acquired by User in circumstances in which this Clause 12 does apply and thereafter ceases to be subject to the restrictions imposed by this Clause 12; or</w:t>
      </w:r>
    </w:p>
    <w:p w14:paraId="1D24F77B" w14:textId="77777777" w:rsidR="009D7A49" w:rsidRDefault="00E70C7C">
      <w:pPr>
        <w:numPr>
          <w:ilvl w:val="0"/>
          <w:numId w:val="2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enters the public domain otherwise than </w:t>
      </w:r>
      <w:proofErr w:type="gramStart"/>
      <w:r>
        <w:rPr>
          <w:rFonts w:ascii="Arial" w:hAnsi="Arial" w:cs="Arial"/>
          <w:sz w:val="24"/>
          <w:szCs w:val="24"/>
        </w:rPr>
        <w:t>as a result of</w:t>
      </w:r>
      <w:proofErr w:type="gramEnd"/>
      <w:r>
        <w:rPr>
          <w:rFonts w:ascii="Arial" w:hAnsi="Arial" w:cs="Arial"/>
          <w:sz w:val="24"/>
          <w:szCs w:val="24"/>
        </w:rPr>
        <w:t xml:space="preserve"> a breach by User of its obligations in this Clause 12; or</w:t>
      </w:r>
    </w:p>
    <w:p w14:paraId="2E36E6E7" w14:textId="77777777" w:rsidR="009D7A49" w:rsidRDefault="00E70C7C">
      <w:pPr>
        <w:tabs>
          <w:tab w:val="left" w:pos="2304"/>
        </w:tabs>
        <w:kinsoku w:val="0"/>
        <w:overflowPunct w:val="0"/>
        <w:autoSpaceDE/>
        <w:autoSpaceDN/>
        <w:adjustRightInd/>
        <w:spacing w:before="443" w:line="277" w:lineRule="exact"/>
        <w:ind w:left="1728"/>
        <w:textAlignment w:val="baseline"/>
        <w:rPr>
          <w:rFonts w:ascii="Arial" w:hAnsi="Arial" w:cs="Arial"/>
          <w:spacing w:val="3"/>
          <w:sz w:val="24"/>
          <w:szCs w:val="24"/>
        </w:rPr>
      </w:pPr>
      <w:r>
        <w:rPr>
          <w:rFonts w:ascii="Arial" w:hAnsi="Arial" w:cs="Arial"/>
          <w:spacing w:val="3"/>
          <w:sz w:val="24"/>
          <w:szCs w:val="24"/>
        </w:rPr>
        <w:t>(c)</w:t>
      </w:r>
      <w:r>
        <w:rPr>
          <w:rFonts w:ascii="Arial" w:hAnsi="Arial" w:cs="Arial"/>
          <w:spacing w:val="3"/>
          <w:sz w:val="24"/>
          <w:szCs w:val="24"/>
        </w:rPr>
        <w:tab/>
        <w:t>if User is required or permitted to make disclosure of the</w:t>
      </w:r>
    </w:p>
    <w:p w14:paraId="0B44EEC2" w14:textId="77777777" w:rsidR="009D7A49" w:rsidRDefault="00E70C7C">
      <w:pPr>
        <w:kinsoku w:val="0"/>
        <w:overflowPunct w:val="0"/>
        <w:autoSpaceDE/>
        <w:autoSpaceDN/>
        <w:adjustRightInd/>
        <w:spacing w:before="203" w:line="277" w:lineRule="exact"/>
        <w:ind w:left="2304"/>
        <w:textAlignment w:val="baseline"/>
        <w:rPr>
          <w:rFonts w:ascii="Arial" w:hAnsi="Arial" w:cs="Arial"/>
          <w:sz w:val="24"/>
          <w:szCs w:val="24"/>
        </w:rPr>
      </w:pPr>
      <w:r>
        <w:rPr>
          <w:rFonts w:ascii="Arial" w:hAnsi="Arial" w:cs="Arial"/>
          <w:sz w:val="24"/>
          <w:szCs w:val="24"/>
        </w:rPr>
        <w:t>Confidential Information to any person:</w:t>
      </w:r>
    </w:p>
    <w:p w14:paraId="6E883CD9" w14:textId="77777777" w:rsidR="009D7A49" w:rsidRDefault="00E70C7C">
      <w:pPr>
        <w:tabs>
          <w:tab w:val="left" w:pos="2880"/>
        </w:tabs>
        <w:kinsoku w:val="0"/>
        <w:overflowPunct w:val="0"/>
        <w:autoSpaceDE/>
        <w:autoSpaceDN/>
        <w:adjustRightInd/>
        <w:spacing w:before="443" w:line="277" w:lineRule="exact"/>
        <w:ind w:left="2304"/>
        <w:textAlignment w:val="baseline"/>
        <w:rPr>
          <w:rFonts w:ascii="Arial" w:hAnsi="Arial" w:cs="Arial"/>
          <w:spacing w:val="3"/>
          <w:sz w:val="24"/>
          <w:szCs w:val="24"/>
        </w:rPr>
      </w:pPr>
      <w:r>
        <w:rPr>
          <w:rFonts w:ascii="Arial" w:hAnsi="Arial" w:cs="Arial"/>
          <w:spacing w:val="3"/>
          <w:sz w:val="24"/>
          <w:szCs w:val="24"/>
        </w:rPr>
        <w:t>(</w:t>
      </w: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in compliance with the duties of User under the Act</w:t>
      </w:r>
    </w:p>
    <w:p w14:paraId="5D67BA4A" w14:textId="77777777" w:rsidR="009D7A49" w:rsidRDefault="009D7A49">
      <w:pPr>
        <w:widowControl/>
        <w:rPr>
          <w:sz w:val="24"/>
          <w:szCs w:val="24"/>
        </w:rPr>
        <w:sectPr w:rsidR="009D7A49">
          <w:headerReference w:type="default" r:id="rId62"/>
          <w:footerReference w:type="default" r:id="rId63"/>
          <w:pgSz w:w="11909" w:h="16843"/>
          <w:pgMar w:top="720" w:right="1625" w:bottom="287" w:left="1644" w:header="720" w:footer="720" w:gutter="0"/>
          <w:cols w:space="720"/>
          <w:noEndnote/>
        </w:sectPr>
      </w:pPr>
    </w:p>
    <w:p w14:paraId="324638FB" w14:textId="77777777" w:rsidR="009D7A49" w:rsidRDefault="00E70C7C">
      <w:pPr>
        <w:kinsoku w:val="0"/>
        <w:overflowPunct w:val="0"/>
        <w:autoSpaceDE/>
        <w:autoSpaceDN/>
        <w:adjustRightInd/>
        <w:spacing w:before="634" w:line="277" w:lineRule="exact"/>
        <w:ind w:left="2880" w:right="72"/>
        <w:textAlignment w:val="baseline"/>
        <w:rPr>
          <w:rFonts w:ascii="Arial" w:hAnsi="Arial" w:cs="Arial"/>
          <w:sz w:val="24"/>
          <w:szCs w:val="24"/>
        </w:rPr>
      </w:pPr>
      <w:r>
        <w:rPr>
          <w:rFonts w:ascii="Arial" w:hAnsi="Arial" w:cs="Arial"/>
          <w:sz w:val="24"/>
          <w:szCs w:val="24"/>
        </w:rPr>
        <w:lastRenderedPageBreak/>
        <w:t xml:space="preserve">or any other requirement of a Competent </w:t>
      </w:r>
      <w:proofErr w:type="gramStart"/>
      <w:r>
        <w:rPr>
          <w:rFonts w:ascii="Arial" w:hAnsi="Arial" w:cs="Arial"/>
          <w:sz w:val="24"/>
          <w:szCs w:val="24"/>
        </w:rPr>
        <w:t>Authority;</w:t>
      </w:r>
      <w:proofErr w:type="gramEnd"/>
    </w:p>
    <w:p w14:paraId="4B04D338"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in compliance with the conditions of any </w:t>
      </w:r>
      <w:proofErr w:type="spellStart"/>
      <w:r>
        <w:rPr>
          <w:rFonts w:ascii="Arial" w:hAnsi="Arial" w:cs="Arial"/>
          <w:sz w:val="24"/>
          <w:szCs w:val="24"/>
        </w:rPr>
        <w:t>Licence</w:t>
      </w:r>
      <w:proofErr w:type="spellEnd"/>
      <w:r>
        <w:rPr>
          <w:rFonts w:ascii="Arial" w:hAnsi="Arial" w:cs="Arial"/>
          <w:sz w:val="24"/>
          <w:szCs w:val="24"/>
        </w:rPr>
        <w:t xml:space="preserve"> or any document referred to in any </w:t>
      </w:r>
      <w:proofErr w:type="spellStart"/>
      <w:r>
        <w:rPr>
          <w:rFonts w:ascii="Arial" w:hAnsi="Arial" w:cs="Arial"/>
          <w:sz w:val="24"/>
          <w:szCs w:val="24"/>
        </w:rPr>
        <w:t>Licence</w:t>
      </w:r>
      <w:proofErr w:type="spellEnd"/>
      <w:r>
        <w:rPr>
          <w:rFonts w:ascii="Arial" w:hAnsi="Arial" w:cs="Arial"/>
          <w:sz w:val="24"/>
          <w:szCs w:val="24"/>
        </w:rPr>
        <w:t xml:space="preserve"> with which </w:t>
      </w:r>
      <w:proofErr w:type="gramStart"/>
      <w:r>
        <w:rPr>
          <w:rFonts w:ascii="Arial" w:hAnsi="Arial" w:cs="Arial"/>
          <w:sz w:val="24"/>
          <w:szCs w:val="24"/>
        </w:rPr>
        <w:t>User</w:t>
      </w:r>
      <w:proofErr w:type="gramEnd"/>
      <w:r>
        <w:rPr>
          <w:rFonts w:ascii="Arial" w:hAnsi="Arial" w:cs="Arial"/>
          <w:sz w:val="24"/>
          <w:szCs w:val="24"/>
        </w:rPr>
        <w:t xml:space="preserve"> is required to </w:t>
      </w:r>
      <w:proofErr w:type="gramStart"/>
      <w:r>
        <w:rPr>
          <w:rFonts w:ascii="Arial" w:hAnsi="Arial" w:cs="Arial"/>
          <w:sz w:val="24"/>
          <w:szCs w:val="24"/>
        </w:rPr>
        <w:t>comply;</w:t>
      </w:r>
      <w:proofErr w:type="gramEnd"/>
    </w:p>
    <w:p w14:paraId="1327E39D" w14:textId="77777777" w:rsidR="009D7A49" w:rsidRDefault="00E70C7C">
      <w:pPr>
        <w:numPr>
          <w:ilvl w:val="0"/>
          <w:numId w:val="22"/>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 xml:space="preserve">in compliance with any other requirement of </w:t>
      </w:r>
      <w:proofErr w:type="gramStart"/>
      <w:r>
        <w:rPr>
          <w:rFonts w:ascii="Arial" w:hAnsi="Arial" w:cs="Arial"/>
          <w:sz w:val="24"/>
          <w:szCs w:val="24"/>
        </w:rPr>
        <w:t>law;</w:t>
      </w:r>
      <w:proofErr w:type="gramEnd"/>
    </w:p>
    <w:p w14:paraId="7C53B075"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response to a requirement of any stock exchange or regulatory authority or the Panel on Takeovers and Mergers; or</w:t>
      </w:r>
    </w:p>
    <w:p w14:paraId="31A58213" w14:textId="35B60BD8"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pursuant to the </w:t>
      </w:r>
      <w:r w:rsidR="008F3F03">
        <w:rPr>
          <w:rFonts w:ascii="Arial" w:hAnsi="Arial" w:cs="Arial"/>
          <w:sz w:val="24"/>
          <w:szCs w:val="24"/>
        </w:rPr>
        <w:t>r</w:t>
      </w:r>
      <w:r>
        <w:rPr>
          <w:rFonts w:ascii="Arial" w:hAnsi="Arial" w:cs="Arial"/>
          <w:sz w:val="24"/>
          <w:szCs w:val="24"/>
        </w:rPr>
        <w:t xml:space="preserve">ules for the </w:t>
      </w:r>
      <w:r w:rsidR="008F3F03">
        <w:rPr>
          <w:rFonts w:ascii="Arial" w:hAnsi="Arial" w:cs="Arial"/>
          <w:spacing w:val="1"/>
          <w:sz w:val="24"/>
          <w:szCs w:val="24"/>
        </w:rPr>
        <w:t>London Court of International Arbitration</w:t>
      </w:r>
      <w:r>
        <w:rPr>
          <w:rFonts w:ascii="Arial" w:hAnsi="Arial" w:cs="Arial"/>
          <w:sz w:val="24"/>
          <w:szCs w:val="24"/>
        </w:rPr>
        <w:t xml:space="preserve"> or pursuant to any judicial or other arbitral process or tribunal; or</w:t>
      </w:r>
    </w:p>
    <w:p w14:paraId="357BD943" w14:textId="77777777" w:rsidR="009D7A49" w:rsidRDefault="00E70C7C">
      <w:pPr>
        <w:tabs>
          <w:tab w:val="right" w:pos="8568"/>
        </w:tabs>
        <w:kinsoku w:val="0"/>
        <w:overflowPunct w:val="0"/>
        <w:autoSpaceDE/>
        <w:autoSpaceDN/>
        <w:adjustRightInd/>
        <w:spacing w:before="443" w:line="277" w:lineRule="exact"/>
        <w:ind w:left="1728" w:right="72"/>
        <w:textAlignment w:val="baseline"/>
        <w:rPr>
          <w:rFonts w:ascii="Arial" w:hAnsi="Arial" w:cs="Arial"/>
          <w:sz w:val="24"/>
          <w:szCs w:val="24"/>
        </w:rPr>
      </w:pPr>
      <w:r>
        <w:rPr>
          <w:rFonts w:ascii="Arial" w:hAnsi="Arial" w:cs="Arial"/>
          <w:sz w:val="24"/>
          <w:szCs w:val="24"/>
        </w:rPr>
        <w:t>(d)</w:t>
      </w:r>
      <w:r>
        <w:rPr>
          <w:rFonts w:ascii="Arial" w:hAnsi="Arial" w:cs="Arial"/>
          <w:sz w:val="24"/>
          <w:szCs w:val="24"/>
        </w:rPr>
        <w:tab/>
        <w:t>where Confidential Information is furnished by User to the</w:t>
      </w:r>
    </w:p>
    <w:p w14:paraId="6B4AA851" w14:textId="77777777" w:rsidR="009D7A49" w:rsidRDefault="00E70C7C">
      <w:pPr>
        <w:kinsoku w:val="0"/>
        <w:overflowPunct w:val="0"/>
        <w:autoSpaceDE/>
        <w:autoSpaceDN/>
        <w:adjustRightInd/>
        <w:spacing w:line="480" w:lineRule="exact"/>
        <w:ind w:left="2304" w:right="72"/>
        <w:jc w:val="both"/>
        <w:textAlignment w:val="baseline"/>
        <w:rPr>
          <w:rFonts w:ascii="Arial" w:hAnsi="Arial" w:cs="Arial"/>
          <w:sz w:val="24"/>
          <w:szCs w:val="24"/>
        </w:rPr>
      </w:pPr>
      <w:r>
        <w:rPr>
          <w:rFonts w:ascii="Arial" w:hAnsi="Arial" w:cs="Arial"/>
          <w:sz w:val="24"/>
          <w:szCs w:val="24"/>
        </w:rPr>
        <w:t>employees, directors, agents, lenders, consultants and professional advisers of User in each case on the basis set out in Sub-Clause 12.10.</w:t>
      </w:r>
    </w:p>
    <w:p w14:paraId="2A28287C"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12.10 With effect from the date of this Agreement User shall adopt procedures within its </w:t>
      </w:r>
      <w:proofErr w:type="spellStart"/>
      <w:r>
        <w:rPr>
          <w:rFonts w:ascii="Arial" w:hAnsi="Arial" w:cs="Arial"/>
          <w:sz w:val="24"/>
          <w:szCs w:val="24"/>
        </w:rPr>
        <w:t>organisation</w:t>
      </w:r>
      <w:proofErr w:type="spellEnd"/>
      <w:r>
        <w:rPr>
          <w:rFonts w:ascii="Arial" w:hAnsi="Arial" w:cs="Arial"/>
          <w:sz w:val="24"/>
          <w:szCs w:val="24"/>
        </w:rPr>
        <w:t xml:space="preserve"> for ensuring the confidentiality of all Confidential Information which it is obliged to preserve as confidential under this Clause 12. These procedures will include:</w:t>
      </w:r>
    </w:p>
    <w:p w14:paraId="61A5D6AA" w14:textId="77777777" w:rsidR="009D7A49" w:rsidRDefault="00E70C7C">
      <w:pPr>
        <w:kinsoku w:val="0"/>
        <w:overflowPunct w:val="0"/>
        <w:autoSpaceDE/>
        <w:autoSpaceDN/>
        <w:adjustRightInd/>
        <w:spacing w:before="239" w:line="480" w:lineRule="exact"/>
        <w:ind w:left="1728" w:right="72" w:hanging="864"/>
        <w:textAlignment w:val="baseline"/>
        <w:rPr>
          <w:rFonts w:ascii="Arial" w:hAnsi="Arial" w:cs="Arial"/>
          <w:sz w:val="24"/>
          <w:szCs w:val="24"/>
        </w:rPr>
      </w:pPr>
      <w:r>
        <w:rPr>
          <w:rFonts w:ascii="Arial" w:hAnsi="Arial" w:cs="Arial"/>
          <w:sz w:val="24"/>
          <w:szCs w:val="24"/>
        </w:rPr>
        <w:t xml:space="preserve">12.10.1 the Confidential Information will be disseminated within User only on a “need to know” </w:t>
      </w:r>
      <w:proofErr w:type="gramStart"/>
      <w:r>
        <w:rPr>
          <w:rFonts w:ascii="Arial" w:hAnsi="Arial" w:cs="Arial"/>
          <w:sz w:val="24"/>
          <w:szCs w:val="24"/>
        </w:rPr>
        <w:t>basis;</w:t>
      </w:r>
      <w:proofErr w:type="gramEnd"/>
    </w:p>
    <w:p w14:paraId="32292BBF" w14:textId="77777777" w:rsidR="009D7A49" w:rsidRDefault="00E70C7C">
      <w:pPr>
        <w:kinsoku w:val="0"/>
        <w:overflowPunct w:val="0"/>
        <w:autoSpaceDE/>
        <w:autoSpaceDN/>
        <w:adjustRightInd/>
        <w:spacing w:before="241"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12.10.2 employees, directors, agents, lenders, consultants and professional advisers of User in receipt of Confidential Information will be made fully aware of User’s obligations of </w:t>
      </w:r>
      <w:r>
        <w:rPr>
          <w:rFonts w:ascii="Arial" w:hAnsi="Arial" w:cs="Arial"/>
          <w:sz w:val="24"/>
          <w:szCs w:val="24"/>
        </w:rPr>
        <w:lastRenderedPageBreak/>
        <w:t>confidence in relation thereto.</w:t>
      </w:r>
    </w:p>
    <w:p w14:paraId="70801F1E" w14:textId="77777777" w:rsidR="009D7A49" w:rsidRDefault="009D7A49">
      <w:pPr>
        <w:widowControl/>
        <w:rPr>
          <w:sz w:val="24"/>
          <w:szCs w:val="24"/>
        </w:rPr>
        <w:sectPr w:rsidR="009D7A49">
          <w:headerReference w:type="default" r:id="rId64"/>
          <w:footerReference w:type="default" r:id="rId65"/>
          <w:pgSz w:w="11909" w:h="16843"/>
          <w:pgMar w:top="720" w:right="1620" w:bottom="287" w:left="1649" w:header="720" w:footer="720" w:gutter="0"/>
          <w:cols w:space="720"/>
          <w:noEndnote/>
        </w:sectPr>
      </w:pPr>
    </w:p>
    <w:p w14:paraId="554485A6" w14:textId="77777777" w:rsidR="009D7A49" w:rsidRDefault="00E70C7C">
      <w:pPr>
        <w:tabs>
          <w:tab w:val="decimal" w:pos="360"/>
          <w:tab w:val="left" w:pos="864"/>
        </w:tabs>
        <w:kinsoku w:val="0"/>
        <w:overflowPunct w:val="0"/>
        <w:autoSpaceDE/>
        <w:autoSpaceDN/>
        <w:adjustRightInd/>
        <w:spacing w:before="634" w:line="274" w:lineRule="exact"/>
        <w:ind w:left="72"/>
        <w:textAlignment w:val="baseline"/>
        <w:rPr>
          <w:rFonts w:ascii="Arial" w:hAnsi="Arial" w:cs="Arial"/>
          <w:b/>
          <w:bCs/>
          <w:sz w:val="24"/>
          <w:szCs w:val="24"/>
          <w:u w:val="single"/>
        </w:rPr>
      </w:pPr>
      <w:r>
        <w:rPr>
          <w:rFonts w:ascii="Arial" w:hAnsi="Arial" w:cs="Arial"/>
          <w:b/>
          <w:bCs/>
          <w:sz w:val="24"/>
          <w:szCs w:val="24"/>
        </w:rPr>
        <w:lastRenderedPageBreak/>
        <w:tab/>
        <w:t>13.</w:t>
      </w:r>
      <w:r>
        <w:rPr>
          <w:rFonts w:ascii="Arial" w:hAnsi="Arial" w:cs="Arial"/>
          <w:b/>
          <w:bCs/>
          <w:sz w:val="24"/>
          <w:szCs w:val="24"/>
        </w:rPr>
        <w:tab/>
      </w:r>
      <w:r>
        <w:rPr>
          <w:rFonts w:ascii="Arial" w:hAnsi="Arial" w:cs="Arial"/>
          <w:b/>
          <w:bCs/>
          <w:sz w:val="24"/>
          <w:szCs w:val="24"/>
          <w:u w:val="single"/>
        </w:rPr>
        <w:t>TITLE TO ASSETS</w:t>
      </w:r>
    </w:p>
    <w:p w14:paraId="40C8108A" w14:textId="77777777" w:rsidR="009D7A49" w:rsidRDefault="00E70C7C">
      <w:pPr>
        <w:tabs>
          <w:tab w:val="decimal" w:pos="360"/>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13.1</w:t>
      </w:r>
      <w:r>
        <w:rPr>
          <w:rFonts w:ascii="Arial" w:hAnsi="Arial" w:cs="Arial"/>
          <w:sz w:val="24"/>
          <w:szCs w:val="24"/>
        </w:rPr>
        <w:tab/>
        <w:t>The RTL acknowledges that it does not have and will not acquire any</w:t>
      </w:r>
    </w:p>
    <w:p w14:paraId="562F52C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title, right or interest in User’s Offshore Platform save for such rights as are expressly granted herein or otherwise provided nevertheless that, if according to any rule of law, the RTL could acquire any such title, right or interest in any of User’s Offshore Platform, the RTL undertakes to do all that is required to transfer such right or interest to User to ensure that User shall not, by reason of such right or interest arising, have its full rights in such Offshore Platform diminished (and in the interim to hold such rights in trust for User) and shall if requested by User, be obliged forthwith to establish trust arrangements valid under Scottish law so as to ensure that any such right or interest shall be held on behalf of User.</w:t>
      </w:r>
    </w:p>
    <w:p w14:paraId="7088660D"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13.2</w:t>
      </w:r>
      <w:r>
        <w:rPr>
          <w:rFonts w:ascii="Arial" w:hAnsi="Arial" w:cs="Arial"/>
          <w:sz w:val="24"/>
          <w:szCs w:val="24"/>
        </w:rPr>
        <w:tab/>
        <w:t>User agrees that it shall not by any act or default render the RTL Assets</w:t>
      </w:r>
    </w:p>
    <w:p w14:paraId="3BBFE9E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liable to any distress execution or other legal process, and </w:t>
      </w:r>
      <w:proofErr w:type="gramStart"/>
      <w:r>
        <w:rPr>
          <w:rFonts w:ascii="Arial" w:hAnsi="Arial" w:cs="Arial"/>
          <w:sz w:val="24"/>
          <w:szCs w:val="24"/>
        </w:rPr>
        <w:t>in the event that</w:t>
      </w:r>
      <w:proofErr w:type="gramEnd"/>
      <w:r>
        <w:rPr>
          <w:rFonts w:ascii="Arial" w:hAnsi="Arial" w:cs="Arial"/>
          <w:sz w:val="24"/>
          <w:szCs w:val="24"/>
        </w:rPr>
        <w:t xml:space="preserve"> the RTL Assets shall become so liable, shall forthwith give notice of any such proceedings to </w:t>
      </w:r>
      <w:proofErr w:type="gramStart"/>
      <w:r>
        <w:rPr>
          <w:rFonts w:ascii="Arial" w:hAnsi="Arial" w:cs="Arial"/>
          <w:sz w:val="24"/>
          <w:szCs w:val="24"/>
        </w:rPr>
        <w:t>the RTL</w:t>
      </w:r>
      <w:proofErr w:type="gramEnd"/>
      <w:r>
        <w:rPr>
          <w:rFonts w:ascii="Arial" w:hAnsi="Arial" w:cs="Arial"/>
          <w:sz w:val="24"/>
          <w:szCs w:val="24"/>
        </w:rPr>
        <w:t xml:space="preserve"> and shall forthwith notify any third </w:t>
      </w:r>
      <w:proofErr w:type="gramStart"/>
      <w:r>
        <w:rPr>
          <w:rFonts w:ascii="Arial" w:hAnsi="Arial" w:cs="Arial"/>
          <w:sz w:val="24"/>
          <w:szCs w:val="24"/>
        </w:rPr>
        <w:t>party</w:t>
      </w:r>
      <w:proofErr w:type="gramEnd"/>
      <w:r>
        <w:rPr>
          <w:rFonts w:ascii="Arial" w:hAnsi="Arial" w:cs="Arial"/>
          <w:sz w:val="24"/>
          <w:szCs w:val="24"/>
        </w:rPr>
        <w:t xml:space="preserve"> instituting any such process of the ownership of such RTL Assets.</w:t>
      </w:r>
    </w:p>
    <w:p w14:paraId="4C7DDD79"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13.3</w:t>
      </w:r>
      <w:r>
        <w:rPr>
          <w:rFonts w:ascii="Arial" w:hAnsi="Arial" w:cs="Arial"/>
          <w:sz w:val="24"/>
          <w:szCs w:val="24"/>
        </w:rPr>
        <w:tab/>
        <w:t>If User desires to mortgage or charge User’s Offshore Platform or its</w:t>
      </w:r>
    </w:p>
    <w:p w14:paraId="13A6438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interest therein on which any RTL Assets are located or to enter into any arrangement which, if made, might affect the rights of the RTL expressly granted herein, then User shall ensure that the RTL Assets are not and will not be subject to the rights granted therein and are not and will not be affected by the mortgage, legal charge or other agreement or arrangement, and shall give prior written notification thereof to the RTL.</w:t>
      </w:r>
    </w:p>
    <w:p w14:paraId="540335D6" w14:textId="175F29E3" w:rsidR="009D7A49" w:rsidRDefault="00E70C7C" w:rsidP="00F15533">
      <w:pPr>
        <w:tabs>
          <w:tab w:val="decimal" w:pos="360"/>
          <w:tab w:val="left" w:pos="864"/>
        </w:tabs>
        <w:kinsoku w:val="0"/>
        <w:overflowPunct w:val="0"/>
        <w:autoSpaceDE/>
        <w:autoSpaceDN/>
        <w:adjustRightInd/>
        <w:spacing w:before="442" w:after="522" w:line="480" w:lineRule="auto"/>
        <w:ind w:left="72"/>
        <w:textAlignment w:val="baseline"/>
        <w:rPr>
          <w:rFonts w:ascii="Arial" w:hAnsi="Arial" w:cs="Arial"/>
          <w:sz w:val="24"/>
          <w:szCs w:val="24"/>
        </w:rPr>
      </w:pPr>
      <w:r>
        <w:rPr>
          <w:rFonts w:ascii="Arial" w:hAnsi="Arial" w:cs="Arial"/>
          <w:sz w:val="24"/>
          <w:szCs w:val="24"/>
        </w:rPr>
        <w:tab/>
        <w:t>13.4</w:t>
      </w:r>
      <w:r>
        <w:rPr>
          <w:rFonts w:ascii="Arial" w:hAnsi="Arial" w:cs="Arial"/>
          <w:sz w:val="24"/>
          <w:szCs w:val="24"/>
        </w:rPr>
        <w:tab/>
        <w:t>In the event that User shall wish to grant rights over or dispose of any</w:t>
      </w:r>
      <w:r w:rsidR="00F15533">
        <w:rPr>
          <w:rFonts w:ascii="Arial" w:hAnsi="Arial" w:cs="Arial"/>
          <w:sz w:val="24"/>
          <w:szCs w:val="24"/>
        </w:rPr>
        <w:t xml:space="preserve">  </w:t>
      </w:r>
      <w:r>
        <w:rPr>
          <w:rFonts w:ascii="Arial" w:hAnsi="Arial" w:cs="Arial"/>
          <w:sz w:val="24"/>
          <w:szCs w:val="24"/>
        </w:rPr>
        <w:t xml:space="preserve">interest in [or change the use of User’s Offshore Platform] User shall notify the </w:t>
      </w:r>
      <w:r>
        <w:rPr>
          <w:rFonts w:ascii="Arial" w:hAnsi="Arial" w:cs="Arial"/>
          <w:sz w:val="24"/>
          <w:szCs w:val="24"/>
        </w:rPr>
        <w:lastRenderedPageBreak/>
        <w:t>RTL of such wish and fully consult the RTL in respect thereof and shall not grant such rights or make such disposal or change of use save on terms securing to the reasonable satisfaction of that other the Rights of Access granted in respect of User’s Land Offshore Platform.</w:t>
      </w:r>
    </w:p>
    <w:p w14:paraId="1A3546E2"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u w:val="single"/>
        </w:rPr>
      </w:pPr>
      <w:r>
        <w:rPr>
          <w:rFonts w:ascii="Arial" w:hAnsi="Arial" w:cs="Arial"/>
          <w:b/>
          <w:bCs/>
          <w:sz w:val="24"/>
          <w:szCs w:val="24"/>
        </w:rPr>
        <w:tab/>
        <w:t>14.</w:t>
      </w:r>
      <w:r>
        <w:rPr>
          <w:rFonts w:ascii="Arial" w:hAnsi="Arial" w:cs="Arial"/>
          <w:b/>
          <w:bCs/>
          <w:sz w:val="24"/>
          <w:szCs w:val="24"/>
        </w:rPr>
        <w:tab/>
      </w:r>
      <w:r>
        <w:rPr>
          <w:rFonts w:ascii="Arial" w:hAnsi="Arial" w:cs="Arial"/>
          <w:b/>
          <w:bCs/>
          <w:sz w:val="24"/>
          <w:szCs w:val="24"/>
          <w:u w:val="single"/>
        </w:rPr>
        <w:t>LIMITATION OF LIABILITY</w:t>
      </w:r>
    </w:p>
    <w:p w14:paraId="08ED1469"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14.1</w:t>
      </w:r>
      <w:r>
        <w:rPr>
          <w:rFonts w:ascii="Arial" w:hAnsi="Arial" w:cs="Arial"/>
          <w:sz w:val="24"/>
          <w:szCs w:val="24"/>
        </w:rPr>
        <w:tab/>
        <w:t>Subject to sub-clauses 5.3, 6.2, 9.2 and 14.5 and save as provided in</w:t>
      </w:r>
    </w:p>
    <w:p w14:paraId="0A34BE7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this sub-clause 14.1 and sub-clause 14.2 neither Party (“the Party Liable”) nor any of its officers, employees or agents shall be liable to the other Party for loss arising from any breach of this Agreement other than for loss directly resulting from such breach and which at the date hereof was reasonably foreseeable as not unlikely to occur in the ordinary course of events from such breach and which resulted from:</w:t>
      </w:r>
    </w:p>
    <w:p w14:paraId="247C79AF"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14.1.1 physical damage to the property of the other Party, its officers, employees or agents; and/or</w:t>
      </w:r>
    </w:p>
    <w:p w14:paraId="5654F1D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14.1.2 the liability of the other Party to any other person for loss arising from physical damage to the property of any person.</w:t>
      </w:r>
    </w:p>
    <w:p w14:paraId="13CF631C"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14.2</w:t>
      </w:r>
      <w:r>
        <w:rPr>
          <w:rFonts w:ascii="Arial" w:hAnsi="Arial" w:cs="Arial"/>
          <w:sz w:val="24"/>
          <w:szCs w:val="24"/>
        </w:rPr>
        <w:tab/>
        <w:t>Nothing in this Agreement shall exclude or limit the liability of the Party</w:t>
      </w:r>
    </w:p>
    <w:p w14:paraId="1619E90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the other Party may suffer or incur by reason of any claim on account of death or personal injury resulting from the negligence of the Party Liable or any of its officers, employees or agents.</w:t>
      </w:r>
    </w:p>
    <w:p w14:paraId="1CD6EE5A" w14:textId="377F8420" w:rsidR="009D7A49" w:rsidRDefault="00E70C7C" w:rsidP="001E52D3">
      <w:pPr>
        <w:tabs>
          <w:tab w:val="decimal" w:pos="360"/>
          <w:tab w:val="left" w:pos="864"/>
        </w:tabs>
        <w:kinsoku w:val="0"/>
        <w:overflowPunct w:val="0"/>
        <w:autoSpaceDE/>
        <w:autoSpaceDN/>
        <w:adjustRightInd/>
        <w:spacing w:before="441" w:after="521" w:line="279" w:lineRule="exact"/>
        <w:ind w:left="72"/>
        <w:textAlignment w:val="baseline"/>
        <w:rPr>
          <w:rFonts w:ascii="Arial" w:hAnsi="Arial" w:cs="Arial"/>
          <w:sz w:val="24"/>
          <w:szCs w:val="24"/>
        </w:rPr>
      </w:pPr>
      <w:r>
        <w:rPr>
          <w:rFonts w:ascii="Arial" w:hAnsi="Arial" w:cs="Arial"/>
          <w:sz w:val="24"/>
          <w:szCs w:val="24"/>
        </w:rPr>
        <w:tab/>
        <w:t>14.3</w:t>
      </w:r>
      <w:r>
        <w:rPr>
          <w:rFonts w:ascii="Arial" w:hAnsi="Arial" w:cs="Arial"/>
          <w:sz w:val="24"/>
          <w:szCs w:val="24"/>
        </w:rPr>
        <w:tab/>
        <w:t>Subject to sub-clauses 5.3, 6.2, 9.2 and 14.5 neither Party, nor any of</w:t>
      </w:r>
      <w:r w:rsidR="001E52D3">
        <w:rPr>
          <w:rFonts w:ascii="Arial" w:hAnsi="Arial" w:cs="Arial"/>
          <w:sz w:val="24"/>
          <w:szCs w:val="24"/>
        </w:rPr>
        <w:t xml:space="preserve"> i</w:t>
      </w:r>
      <w:r>
        <w:rPr>
          <w:rFonts w:ascii="Arial" w:hAnsi="Arial" w:cs="Arial"/>
          <w:sz w:val="24"/>
          <w:szCs w:val="24"/>
        </w:rPr>
        <w:t xml:space="preserve">ts </w:t>
      </w:r>
      <w:r>
        <w:rPr>
          <w:rFonts w:ascii="Arial" w:hAnsi="Arial" w:cs="Arial"/>
          <w:sz w:val="24"/>
          <w:szCs w:val="24"/>
        </w:rPr>
        <w:lastRenderedPageBreak/>
        <w:t xml:space="preserve">officers, employees or agents shall in any circumstances whatsoever be liable to the other Party </w:t>
      </w:r>
      <w:proofErr w:type="gramStart"/>
      <w:r>
        <w:rPr>
          <w:rFonts w:ascii="Arial" w:hAnsi="Arial" w:cs="Arial"/>
          <w:sz w:val="24"/>
          <w:szCs w:val="24"/>
        </w:rPr>
        <w:t>for:</w:t>
      </w:r>
      <w:r>
        <w:rPr>
          <w:rFonts w:ascii="Arial" w:hAnsi="Arial" w:cs="Arial"/>
          <w:sz w:val="24"/>
          <w:szCs w:val="24"/>
        </w:rPr>
        <w:noBreakHyphen/>
      </w:r>
      <w:proofErr w:type="gramEnd"/>
    </w:p>
    <w:p w14:paraId="7C82A41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14.3.1 any loss of profit, loss of revenue, loss of use, loss of contract or loss of goodwill; or</w:t>
      </w:r>
    </w:p>
    <w:p w14:paraId="3ADD3B47" w14:textId="77777777" w:rsidR="009D7A49" w:rsidRDefault="00E70C7C">
      <w:pPr>
        <w:kinsoku w:val="0"/>
        <w:overflowPunct w:val="0"/>
        <w:autoSpaceDE/>
        <w:autoSpaceDN/>
        <w:adjustRightInd/>
        <w:spacing w:before="442" w:line="278" w:lineRule="exact"/>
        <w:ind w:left="864" w:right="72"/>
        <w:textAlignment w:val="baseline"/>
        <w:rPr>
          <w:rFonts w:ascii="Arial" w:hAnsi="Arial" w:cs="Arial"/>
          <w:spacing w:val="2"/>
          <w:sz w:val="24"/>
          <w:szCs w:val="24"/>
        </w:rPr>
      </w:pPr>
      <w:r>
        <w:rPr>
          <w:rFonts w:ascii="Arial" w:hAnsi="Arial" w:cs="Arial"/>
          <w:spacing w:val="2"/>
          <w:sz w:val="24"/>
          <w:szCs w:val="24"/>
        </w:rPr>
        <w:t>14.3.2 any indirect or consequential loss; or</w:t>
      </w:r>
    </w:p>
    <w:p w14:paraId="5437EC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14.3.3 loss resulting from the liability of the other Party to any other person howsoever and whensoever arising save as provided in sub-clauses 14.1.2 and 14.2.</w:t>
      </w:r>
    </w:p>
    <w:p w14:paraId="007DD487"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14.4 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either Party may possess in tort which shall include actions brought in negligence and/or nuisance. Accordingly, each of the Parties hereby waives in the fullest extent possible all such rights and remedies provided by common law or statute, and releases the Party Liable, its officers, employees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764EF211" w14:textId="77777777" w:rsidR="009D7A49" w:rsidRDefault="00E70C7C">
      <w:pPr>
        <w:tabs>
          <w:tab w:val="right" w:pos="8568"/>
        </w:tabs>
        <w:kinsoku w:val="0"/>
        <w:overflowPunct w:val="0"/>
        <w:autoSpaceDE/>
        <w:autoSpaceDN/>
        <w:adjustRightInd/>
        <w:spacing w:before="442" w:line="278" w:lineRule="exact"/>
        <w:ind w:left="72" w:right="72"/>
        <w:jc w:val="both"/>
        <w:textAlignment w:val="baseline"/>
        <w:rPr>
          <w:rFonts w:ascii="Arial" w:hAnsi="Arial" w:cs="Arial"/>
          <w:sz w:val="24"/>
          <w:szCs w:val="24"/>
        </w:rPr>
      </w:pPr>
      <w:r>
        <w:rPr>
          <w:rFonts w:ascii="Arial" w:hAnsi="Arial" w:cs="Arial"/>
          <w:sz w:val="24"/>
          <w:szCs w:val="24"/>
        </w:rPr>
        <w:t>14.5</w:t>
      </w:r>
      <w:r>
        <w:rPr>
          <w:rFonts w:ascii="Arial" w:hAnsi="Arial" w:cs="Arial"/>
          <w:sz w:val="24"/>
          <w:szCs w:val="24"/>
        </w:rPr>
        <w:tab/>
        <w:t>Save as otherwise expressly provided in this Agreement, this clause 14</w:t>
      </w:r>
    </w:p>
    <w:p w14:paraId="4DA96AC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insofar as it excludes or limits liability shall override any other provision in this Agreement </w:t>
      </w:r>
      <w:proofErr w:type="gramStart"/>
      <w:r>
        <w:rPr>
          <w:rFonts w:ascii="Arial" w:hAnsi="Arial" w:cs="Arial"/>
          <w:sz w:val="24"/>
          <w:szCs w:val="24"/>
        </w:rPr>
        <w:t>provided that</w:t>
      </w:r>
      <w:proofErr w:type="gramEnd"/>
      <w:r>
        <w:rPr>
          <w:rFonts w:ascii="Arial" w:hAnsi="Arial" w:cs="Arial"/>
          <w:sz w:val="24"/>
          <w:szCs w:val="24"/>
        </w:rPr>
        <w:t xml:space="preserve"> nothing in this clause 14 shall exclude or restrict or otherwise prejudice or affect any of:</w:t>
      </w:r>
    </w:p>
    <w:p w14:paraId="7771B87E" w14:textId="77777777" w:rsidR="009D7A49" w:rsidRDefault="00E70C7C">
      <w:pPr>
        <w:kinsoku w:val="0"/>
        <w:overflowPunct w:val="0"/>
        <w:autoSpaceDE/>
        <w:autoSpaceDN/>
        <w:adjustRightInd/>
        <w:spacing w:before="442" w:after="522" w:line="278" w:lineRule="exact"/>
        <w:ind w:left="864" w:right="72"/>
        <w:jc w:val="both"/>
        <w:textAlignment w:val="baseline"/>
        <w:rPr>
          <w:rFonts w:ascii="Arial" w:hAnsi="Arial" w:cs="Arial"/>
          <w:spacing w:val="2"/>
          <w:sz w:val="24"/>
          <w:szCs w:val="24"/>
        </w:rPr>
      </w:pPr>
      <w:r>
        <w:rPr>
          <w:rFonts w:ascii="Arial" w:hAnsi="Arial" w:cs="Arial"/>
          <w:spacing w:val="2"/>
          <w:sz w:val="24"/>
          <w:szCs w:val="24"/>
        </w:rPr>
        <w:t>14.5.1 the rights, powers, duties and obligations of either Party which</w:t>
      </w:r>
    </w:p>
    <w:p w14:paraId="60BFAB10" w14:textId="77777777" w:rsidR="009D7A49" w:rsidRDefault="009D7A49">
      <w:pPr>
        <w:widowControl/>
        <w:rPr>
          <w:sz w:val="24"/>
          <w:szCs w:val="24"/>
        </w:rPr>
        <w:sectPr w:rsidR="009D7A49">
          <w:headerReference w:type="default" r:id="rId66"/>
          <w:footerReference w:type="default" r:id="rId67"/>
          <w:pgSz w:w="11909" w:h="16843"/>
          <w:pgMar w:top="720" w:right="1625" w:bottom="287" w:left="1644" w:header="720" w:footer="720" w:gutter="0"/>
          <w:cols w:space="720"/>
          <w:noEndnote/>
        </w:sectPr>
      </w:pPr>
    </w:p>
    <w:p w14:paraId="4374D3EC" w14:textId="77777777" w:rsidR="009D7A49" w:rsidRDefault="009D7A49">
      <w:pPr>
        <w:widowControl/>
        <w:rPr>
          <w:sz w:val="24"/>
          <w:szCs w:val="24"/>
        </w:rPr>
        <w:sectPr w:rsidR="009D7A49">
          <w:headerReference w:type="default" r:id="rId68"/>
          <w:footerReference w:type="default" r:id="rId69"/>
          <w:type w:val="continuous"/>
          <w:pgSz w:w="11909" w:h="16843"/>
          <w:pgMar w:top="720" w:right="1905" w:bottom="287" w:left="5064" w:header="720" w:footer="720" w:gutter="0"/>
          <w:cols w:space="720"/>
          <w:noEndnote/>
        </w:sectPr>
      </w:pPr>
    </w:p>
    <w:p w14:paraId="45E74F5F"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 xml:space="preserve">are conferred or created by the Act, the User’s </w:t>
      </w:r>
      <w:proofErr w:type="spellStart"/>
      <w:r>
        <w:rPr>
          <w:rFonts w:ascii="Arial" w:hAnsi="Arial" w:cs="Arial"/>
          <w:sz w:val="24"/>
          <w:szCs w:val="24"/>
        </w:rPr>
        <w:t>Licence</w:t>
      </w:r>
      <w:proofErr w:type="spellEnd"/>
      <w:r>
        <w:rPr>
          <w:rFonts w:ascii="Arial" w:hAnsi="Arial" w:cs="Arial"/>
          <w:sz w:val="24"/>
          <w:szCs w:val="24"/>
        </w:rPr>
        <w:t xml:space="preserve">, RTL’s </w:t>
      </w:r>
      <w:proofErr w:type="spellStart"/>
      <w:r>
        <w:rPr>
          <w:rFonts w:ascii="Arial" w:hAnsi="Arial" w:cs="Arial"/>
          <w:sz w:val="24"/>
          <w:szCs w:val="24"/>
        </w:rPr>
        <w:t>Licence</w:t>
      </w:r>
      <w:proofErr w:type="spellEnd"/>
      <w:r>
        <w:rPr>
          <w:rFonts w:ascii="Arial" w:hAnsi="Arial" w:cs="Arial"/>
          <w:sz w:val="24"/>
          <w:szCs w:val="24"/>
        </w:rPr>
        <w:t xml:space="preserve"> or the Regulations or any amendment or re-enactment thereof; or</w:t>
      </w:r>
    </w:p>
    <w:p w14:paraId="55DCB711"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14.5.2 the rights, powers, duties and obligations of the Authority or the Secretary of State under the Act, any such </w:t>
      </w:r>
      <w:proofErr w:type="spellStart"/>
      <w:r>
        <w:rPr>
          <w:rFonts w:ascii="Arial" w:hAnsi="Arial" w:cs="Arial"/>
          <w:sz w:val="24"/>
          <w:szCs w:val="24"/>
        </w:rPr>
        <w:t>licence</w:t>
      </w:r>
      <w:proofErr w:type="spellEnd"/>
      <w:r>
        <w:rPr>
          <w:rFonts w:ascii="Arial" w:hAnsi="Arial" w:cs="Arial"/>
          <w:sz w:val="24"/>
          <w:szCs w:val="24"/>
        </w:rPr>
        <w:t xml:space="preserve"> as aforesaid or otherwise howsoever.</w:t>
      </w:r>
    </w:p>
    <w:p w14:paraId="0F67F2ED"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14.6</w:t>
      </w:r>
      <w:r>
        <w:rPr>
          <w:rFonts w:ascii="Arial" w:hAnsi="Arial" w:cs="Arial"/>
          <w:sz w:val="24"/>
          <w:szCs w:val="24"/>
        </w:rPr>
        <w:tab/>
        <w:t>Each of the sub-clauses of this clause 14 shall:</w:t>
      </w:r>
    </w:p>
    <w:p w14:paraId="21DF2938"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14.6.1 be construed as a separate and severable contract term, and if one or more of such sub-clauses is held to be invalid, unlawful or otherwise unenforceable the other or others of such sub-clauses shall remain in full force and effect and shall continue to bind the Parties; and</w:t>
      </w:r>
    </w:p>
    <w:p w14:paraId="093D08E3"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14.6.2 survive termination of this Agreement.</w:t>
      </w:r>
    </w:p>
    <w:p w14:paraId="058AA125"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14.7</w:t>
      </w:r>
      <w:r>
        <w:rPr>
          <w:rFonts w:ascii="Arial" w:hAnsi="Arial" w:cs="Arial"/>
          <w:sz w:val="24"/>
          <w:szCs w:val="24"/>
        </w:rPr>
        <w:tab/>
        <w:t>Each Party agrees that the other Party holds the benefit of sub clauses</w:t>
      </w:r>
    </w:p>
    <w:p w14:paraId="3254B02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14.1, 14.2 and 14.3 above for itself and as trustee and agent for its officers, employees and agents</w:t>
      </w:r>
    </w:p>
    <w:p w14:paraId="75F6AC58"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14.8</w:t>
      </w:r>
      <w:r>
        <w:rPr>
          <w:rFonts w:ascii="Arial" w:hAnsi="Arial" w:cs="Arial"/>
          <w:sz w:val="24"/>
          <w:szCs w:val="24"/>
        </w:rPr>
        <w:tab/>
        <w:t>Each Party hereby acknowledges and agrees that the provisions of this</w:t>
      </w:r>
    </w:p>
    <w:p w14:paraId="133EA68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clause 14 have been the subject of discussion and negotiation and are fair and reasonable having regard to the circumstances as at the date hereof.</w:t>
      </w:r>
    </w:p>
    <w:p w14:paraId="65884F5B" w14:textId="77777777" w:rsidR="009D7A49" w:rsidRDefault="00E70C7C">
      <w:pPr>
        <w:tabs>
          <w:tab w:val="decimal" w:pos="288"/>
          <w:tab w:val="left" w:pos="864"/>
        </w:tabs>
        <w:kinsoku w:val="0"/>
        <w:overflowPunct w:val="0"/>
        <w:autoSpaceDE/>
        <w:autoSpaceDN/>
        <w:adjustRightInd/>
        <w:spacing w:before="443" w:line="274" w:lineRule="exact"/>
        <w:ind w:left="72"/>
        <w:textAlignment w:val="baseline"/>
        <w:rPr>
          <w:rFonts w:ascii="Arial" w:hAnsi="Arial" w:cs="Arial"/>
          <w:b/>
          <w:bCs/>
          <w:sz w:val="24"/>
          <w:szCs w:val="24"/>
          <w:u w:val="single"/>
        </w:rPr>
      </w:pPr>
      <w:r>
        <w:rPr>
          <w:rFonts w:ascii="Arial" w:hAnsi="Arial" w:cs="Arial"/>
          <w:b/>
          <w:bCs/>
          <w:sz w:val="24"/>
          <w:szCs w:val="24"/>
        </w:rPr>
        <w:tab/>
        <w:t>15.</w:t>
      </w:r>
      <w:r>
        <w:rPr>
          <w:rFonts w:ascii="Arial" w:hAnsi="Arial" w:cs="Arial"/>
          <w:b/>
          <w:bCs/>
          <w:sz w:val="24"/>
          <w:szCs w:val="24"/>
        </w:rPr>
        <w:tab/>
      </w:r>
      <w:r>
        <w:rPr>
          <w:rFonts w:ascii="Arial" w:hAnsi="Arial" w:cs="Arial"/>
          <w:b/>
          <w:bCs/>
          <w:sz w:val="24"/>
          <w:szCs w:val="24"/>
          <w:u w:val="single"/>
        </w:rPr>
        <w:t>INTELLECTUAL PROPERTY</w:t>
      </w:r>
    </w:p>
    <w:p w14:paraId="699E37C8" w14:textId="2BB701D2" w:rsidR="009D7A49" w:rsidRDefault="00E70C7C" w:rsidP="001E52D3">
      <w:pPr>
        <w:kinsoku w:val="0"/>
        <w:overflowPunct w:val="0"/>
        <w:autoSpaceDE/>
        <w:autoSpaceDN/>
        <w:adjustRightInd/>
        <w:spacing w:before="243" w:after="523" w:line="480" w:lineRule="exact"/>
        <w:ind w:left="864" w:right="72"/>
        <w:jc w:val="both"/>
        <w:textAlignment w:val="baseline"/>
        <w:rPr>
          <w:rFonts w:ascii="Arial" w:hAnsi="Arial" w:cs="Arial"/>
          <w:sz w:val="24"/>
          <w:szCs w:val="24"/>
        </w:rPr>
      </w:pPr>
      <w:r>
        <w:rPr>
          <w:rFonts w:ascii="Arial" w:hAnsi="Arial" w:cs="Arial"/>
          <w:sz w:val="24"/>
          <w:szCs w:val="24"/>
        </w:rPr>
        <w:t xml:space="preserve">All Intellectual Property relating to the subject matter of this Agreement conceived, originated, devised, developed or created by a Party, its officers, employees, agents or consultants during the currency of this </w:t>
      </w:r>
      <w:r>
        <w:rPr>
          <w:rFonts w:ascii="Arial" w:hAnsi="Arial" w:cs="Arial"/>
          <w:sz w:val="24"/>
          <w:szCs w:val="24"/>
        </w:rPr>
        <w:lastRenderedPageBreak/>
        <w:t>Agreement shall vest in such Party as the sole beneficial owner thereof</w:t>
      </w:r>
      <w:r w:rsidR="001E52D3">
        <w:rPr>
          <w:rFonts w:ascii="Arial" w:hAnsi="Arial" w:cs="Arial"/>
          <w:sz w:val="24"/>
          <w:szCs w:val="24"/>
        </w:rPr>
        <w:t xml:space="preserve"> </w:t>
      </w:r>
      <w:r>
        <w:rPr>
          <w:rFonts w:ascii="Arial" w:hAnsi="Arial" w:cs="Arial"/>
          <w:sz w:val="24"/>
          <w:szCs w:val="24"/>
        </w:rPr>
        <w:t>save where the Parties agree in writing otherwise.</w:t>
      </w:r>
    </w:p>
    <w:p w14:paraId="75CED955" w14:textId="77777777" w:rsidR="009D7A49" w:rsidRDefault="00E70C7C">
      <w:pPr>
        <w:tabs>
          <w:tab w:val="left" w:pos="864"/>
        </w:tabs>
        <w:kinsoku w:val="0"/>
        <w:overflowPunct w:val="0"/>
        <w:autoSpaceDE/>
        <w:autoSpaceDN/>
        <w:adjustRightInd/>
        <w:spacing w:before="442" w:line="274" w:lineRule="exact"/>
        <w:ind w:left="72" w:right="72"/>
        <w:textAlignment w:val="baseline"/>
        <w:rPr>
          <w:rFonts w:ascii="Arial" w:hAnsi="Arial" w:cs="Arial"/>
          <w:b/>
          <w:bCs/>
          <w:sz w:val="24"/>
          <w:szCs w:val="24"/>
          <w:u w:val="single"/>
        </w:rPr>
      </w:pPr>
      <w:r>
        <w:rPr>
          <w:rFonts w:ascii="Arial" w:hAnsi="Arial" w:cs="Arial"/>
          <w:b/>
          <w:bCs/>
          <w:sz w:val="24"/>
          <w:szCs w:val="24"/>
        </w:rPr>
        <w:t>16.</w:t>
      </w:r>
      <w:r>
        <w:rPr>
          <w:rFonts w:ascii="Arial" w:hAnsi="Arial" w:cs="Arial"/>
          <w:b/>
          <w:bCs/>
          <w:sz w:val="24"/>
          <w:szCs w:val="24"/>
        </w:rPr>
        <w:tab/>
      </w:r>
      <w:r>
        <w:rPr>
          <w:rFonts w:ascii="Arial" w:hAnsi="Arial" w:cs="Arial"/>
          <w:b/>
          <w:bCs/>
          <w:sz w:val="24"/>
          <w:szCs w:val="24"/>
          <w:u w:val="single"/>
        </w:rPr>
        <w:t>FORCE MAJEURE</w:t>
      </w:r>
    </w:p>
    <w:p w14:paraId="1B747E61" w14:textId="77777777" w:rsidR="009D7A49" w:rsidRDefault="00E70C7C">
      <w:pPr>
        <w:kinsoku w:val="0"/>
        <w:overflowPunct w:val="0"/>
        <w:autoSpaceDE/>
        <w:autoSpaceDN/>
        <w:adjustRightInd/>
        <w:spacing w:before="244" w:line="480" w:lineRule="exact"/>
        <w:ind w:left="936" w:right="72"/>
        <w:jc w:val="both"/>
        <w:textAlignment w:val="baseline"/>
        <w:rPr>
          <w:rFonts w:ascii="Arial" w:hAnsi="Arial" w:cs="Arial"/>
          <w:sz w:val="24"/>
          <w:szCs w:val="24"/>
        </w:rPr>
      </w:pPr>
      <w:r>
        <w:rPr>
          <w:rFonts w:ascii="Arial" w:hAnsi="Arial" w:cs="Arial"/>
          <w:sz w:val="24"/>
          <w:szCs w:val="24"/>
        </w:rPr>
        <w:t>If either Party (the “Non-Performing Party”) shall be unable to carry out any of its obligations under this Agreement due to a circumstance of Force Majeure this Agreement shall remain in effect but save as otherwise provided herein the Non-Performing Party’s obligations hereunder shall be suspended without liability for a period equal to the circumstance of Force Majeure provided that:</w:t>
      </w:r>
    </w:p>
    <w:p w14:paraId="5F210350"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Non-Performing Party gives the other Party prompt notice describing the circumstance of Force Majeure, including the nature of the occurrence, its expected duration and the </w:t>
      </w:r>
      <w:proofErr w:type="gramStart"/>
      <w:r>
        <w:rPr>
          <w:rFonts w:ascii="Arial" w:hAnsi="Arial" w:cs="Arial"/>
          <w:sz w:val="24"/>
          <w:szCs w:val="24"/>
        </w:rPr>
        <w:t>particular obligations</w:t>
      </w:r>
      <w:proofErr w:type="gramEnd"/>
      <w:r>
        <w:rPr>
          <w:rFonts w:ascii="Arial" w:hAnsi="Arial" w:cs="Arial"/>
          <w:sz w:val="24"/>
          <w:szCs w:val="24"/>
        </w:rPr>
        <w:t xml:space="preserve"> affected by it, and continues to furnish regular reports with respect thereto during the period of </w:t>
      </w:r>
      <w:proofErr w:type="gramStart"/>
      <w:r>
        <w:rPr>
          <w:rFonts w:ascii="Arial" w:hAnsi="Arial" w:cs="Arial"/>
          <w:sz w:val="24"/>
          <w:szCs w:val="24"/>
        </w:rPr>
        <w:t>Force Majeure;</w:t>
      </w:r>
      <w:proofErr w:type="gramEnd"/>
    </w:p>
    <w:p w14:paraId="1088F71F"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suspension of performance is of no greater scope and of no longer duration than is required by the </w:t>
      </w:r>
      <w:proofErr w:type="gramStart"/>
      <w:r>
        <w:rPr>
          <w:rFonts w:ascii="Arial" w:hAnsi="Arial" w:cs="Arial"/>
          <w:sz w:val="24"/>
          <w:szCs w:val="24"/>
        </w:rPr>
        <w:t>Force Majeure;</w:t>
      </w:r>
      <w:proofErr w:type="gramEnd"/>
    </w:p>
    <w:p w14:paraId="717D18AE"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proofErr w:type="gramStart"/>
      <w:r>
        <w:rPr>
          <w:rFonts w:ascii="Arial" w:hAnsi="Arial" w:cs="Arial"/>
          <w:sz w:val="24"/>
          <w:szCs w:val="24"/>
        </w:rPr>
        <w:t>no</w:t>
      </w:r>
      <w:proofErr w:type="gramEnd"/>
      <w:r>
        <w:rPr>
          <w:rFonts w:ascii="Arial" w:hAnsi="Arial" w:cs="Arial"/>
          <w:sz w:val="24"/>
          <w:szCs w:val="24"/>
        </w:rPr>
        <w:t xml:space="preserve"> liabilities of either Party that arose before the Force Majeure causing the suspension of performance are excused </w:t>
      </w:r>
      <w:proofErr w:type="gramStart"/>
      <w:r>
        <w:rPr>
          <w:rFonts w:ascii="Arial" w:hAnsi="Arial" w:cs="Arial"/>
          <w:sz w:val="24"/>
          <w:szCs w:val="24"/>
        </w:rPr>
        <w:t>as a result of</w:t>
      </w:r>
      <w:proofErr w:type="gramEnd"/>
      <w:r>
        <w:rPr>
          <w:rFonts w:ascii="Arial" w:hAnsi="Arial" w:cs="Arial"/>
          <w:sz w:val="24"/>
          <w:szCs w:val="24"/>
        </w:rPr>
        <w:t xml:space="preserve"> the </w:t>
      </w:r>
      <w:proofErr w:type="gramStart"/>
      <w:r>
        <w:rPr>
          <w:rFonts w:ascii="Arial" w:hAnsi="Arial" w:cs="Arial"/>
          <w:sz w:val="24"/>
          <w:szCs w:val="24"/>
        </w:rPr>
        <w:t>Force Majeure;</w:t>
      </w:r>
      <w:proofErr w:type="gramEnd"/>
    </w:p>
    <w:p w14:paraId="6728C2CB"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uses all reasonable efforts to remedy its inability to perform; and</w:t>
      </w:r>
    </w:p>
    <w:p w14:paraId="21C5E20E" w14:textId="77777777" w:rsidR="009D7A49" w:rsidRDefault="00E70C7C">
      <w:pPr>
        <w:numPr>
          <w:ilvl w:val="0"/>
          <w:numId w:val="23"/>
        </w:numPr>
        <w:kinsoku w:val="0"/>
        <w:overflowPunct w:val="0"/>
        <w:autoSpaceDE/>
        <w:autoSpaceDN/>
        <w:adjustRightInd/>
        <w:spacing w:before="240" w:after="762" w:line="480" w:lineRule="exact"/>
        <w:ind w:right="72"/>
        <w:jc w:val="both"/>
        <w:textAlignment w:val="baseline"/>
        <w:rPr>
          <w:rFonts w:ascii="Arial" w:hAnsi="Arial" w:cs="Arial"/>
          <w:sz w:val="24"/>
          <w:szCs w:val="24"/>
        </w:rPr>
      </w:pPr>
      <w:r>
        <w:rPr>
          <w:rFonts w:ascii="Arial" w:hAnsi="Arial" w:cs="Arial"/>
          <w:sz w:val="24"/>
          <w:szCs w:val="24"/>
        </w:rPr>
        <w:t>as soon as practicable after the event which constitutes Force Majeure the Parties shall discuss how best to continue their operations so far as possible in accordance with this Agreement.</w:t>
      </w:r>
    </w:p>
    <w:p w14:paraId="3F7DF3AD" w14:textId="77777777" w:rsidR="009D7A49" w:rsidRDefault="009D7A49">
      <w:pPr>
        <w:widowControl/>
        <w:rPr>
          <w:sz w:val="24"/>
          <w:szCs w:val="24"/>
        </w:rPr>
        <w:sectPr w:rsidR="009D7A49">
          <w:headerReference w:type="default" r:id="rId70"/>
          <w:footerReference w:type="default" r:id="rId71"/>
          <w:pgSz w:w="11909" w:h="16843"/>
          <w:pgMar w:top="720" w:right="1625" w:bottom="287" w:left="1644" w:header="720" w:footer="720" w:gutter="0"/>
          <w:cols w:space="720"/>
          <w:noEndnote/>
        </w:sectPr>
      </w:pPr>
    </w:p>
    <w:p w14:paraId="3FD4B3D6" w14:textId="77777777" w:rsidR="009D7A49" w:rsidRDefault="00E70C7C">
      <w:pPr>
        <w:numPr>
          <w:ilvl w:val="0"/>
          <w:numId w:val="24"/>
        </w:numPr>
        <w:kinsoku w:val="0"/>
        <w:overflowPunct w:val="0"/>
        <w:autoSpaceDE/>
        <w:autoSpaceDN/>
        <w:adjustRightInd/>
        <w:spacing w:before="634" w:line="274" w:lineRule="exact"/>
        <w:textAlignment w:val="baseline"/>
        <w:rPr>
          <w:rFonts w:ascii="Arial" w:hAnsi="Arial" w:cs="Arial"/>
          <w:b/>
          <w:bCs/>
          <w:spacing w:val="6"/>
          <w:sz w:val="24"/>
          <w:szCs w:val="24"/>
        </w:rPr>
      </w:pPr>
      <w:r>
        <w:rPr>
          <w:rFonts w:ascii="Arial" w:hAnsi="Arial" w:cs="Arial"/>
          <w:b/>
          <w:bCs/>
          <w:spacing w:val="6"/>
          <w:sz w:val="24"/>
          <w:szCs w:val="24"/>
          <w:u w:val="single"/>
        </w:rPr>
        <w:lastRenderedPageBreak/>
        <w:t>WAIVER</w:t>
      </w:r>
    </w:p>
    <w:p w14:paraId="5E03E518" w14:textId="77777777" w:rsidR="009D7A49" w:rsidRDefault="00E70C7C">
      <w:pPr>
        <w:kinsoku w:val="0"/>
        <w:overflowPunct w:val="0"/>
        <w:autoSpaceDE/>
        <w:autoSpaceDN/>
        <w:adjustRightInd/>
        <w:spacing w:before="243" w:line="480" w:lineRule="exact"/>
        <w:ind w:left="864" w:right="72"/>
        <w:jc w:val="both"/>
        <w:textAlignment w:val="baseline"/>
        <w:rPr>
          <w:rFonts w:ascii="Arial" w:hAnsi="Arial" w:cs="Arial"/>
          <w:sz w:val="24"/>
          <w:szCs w:val="24"/>
        </w:rPr>
      </w:pPr>
      <w:r>
        <w:rPr>
          <w:rFonts w:ascii="Arial" w:hAnsi="Arial" w:cs="Arial"/>
          <w:sz w:val="24"/>
          <w:szCs w:val="24"/>
        </w:rPr>
        <w:t>No delay by or omission of a Party in exercising any right, power, privilege or remedy under this Agreement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5678A714" w14:textId="77777777" w:rsidR="009D7A49" w:rsidRDefault="00E70C7C">
      <w:pPr>
        <w:numPr>
          <w:ilvl w:val="0"/>
          <w:numId w:val="24"/>
        </w:numPr>
        <w:kinsoku w:val="0"/>
        <w:overflowPunct w:val="0"/>
        <w:autoSpaceDE/>
        <w:autoSpaceDN/>
        <w:adjustRightInd/>
        <w:spacing w:before="443" w:line="274" w:lineRule="exact"/>
        <w:textAlignment w:val="baseline"/>
        <w:rPr>
          <w:rFonts w:ascii="Arial" w:hAnsi="Arial" w:cs="Arial"/>
          <w:b/>
          <w:bCs/>
          <w:spacing w:val="4"/>
          <w:sz w:val="24"/>
          <w:szCs w:val="24"/>
        </w:rPr>
      </w:pPr>
      <w:r>
        <w:rPr>
          <w:rFonts w:ascii="Arial" w:hAnsi="Arial" w:cs="Arial"/>
          <w:b/>
          <w:bCs/>
          <w:spacing w:val="4"/>
          <w:sz w:val="24"/>
          <w:szCs w:val="24"/>
          <w:u w:val="single"/>
        </w:rPr>
        <w:t>NOTICES</w:t>
      </w:r>
    </w:p>
    <w:p w14:paraId="6DAE908A" w14:textId="77777777" w:rsidR="009D7A49" w:rsidRDefault="00E70C7C">
      <w:pPr>
        <w:tabs>
          <w:tab w:val="left" w:pos="864"/>
        </w:tabs>
        <w:kinsoku w:val="0"/>
        <w:overflowPunct w:val="0"/>
        <w:autoSpaceDE/>
        <w:autoSpaceDN/>
        <w:adjustRightInd/>
        <w:spacing w:before="446" w:line="277" w:lineRule="exact"/>
        <w:ind w:left="72"/>
        <w:textAlignment w:val="baseline"/>
        <w:rPr>
          <w:rFonts w:ascii="Arial" w:hAnsi="Arial" w:cs="Arial"/>
          <w:spacing w:val="-1"/>
          <w:sz w:val="24"/>
          <w:szCs w:val="24"/>
        </w:rPr>
      </w:pPr>
      <w:r>
        <w:rPr>
          <w:rFonts w:ascii="Arial" w:hAnsi="Arial" w:cs="Arial"/>
          <w:spacing w:val="-1"/>
          <w:sz w:val="24"/>
          <w:szCs w:val="24"/>
        </w:rPr>
        <w:t>18.1</w:t>
      </w:r>
      <w:r>
        <w:rPr>
          <w:rFonts w:ascii="Arial" w:hAnsi="Arial" w:cs="Arial"/>
          <w:spacing w:val="-1"/>
          <w:sz w:val="24"/>
          <w:szCs w:val="24"/>
        </w:rPr>
        <w:tab/>
        <w:t>Any notice or other communication to be given by one Party to the other</w:t>
      </w:r>
    </w:p>
    <w:p w14:paraId="5CEBFC03" w14:textId="7A83208C"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under, or in connection with the matters contemplated by, this Agreement shall be addressed to the recipient and sent to the address, or </w:t>
      </w:r>
      <w:r w:rsidR="0035345F">
        <w:rPr>
          <w:rFonts w:ascii="Arial" w:hAnsi="Arial" w:cs="Arial"/>
          <w:sz w:val="24"/>
          <w:szCs w:val="24"/>
        </w:rPr>
        <w:t xml:space="preserve">email address </w:t>
      </w:r>
      <w:r>
        <w:rPr>
          <w:rFonts w:ascii="Arial" w:hAnsi="Arial" w:cs="Arial"/>
          <w:sz w:val="24"/>
          <w:szCs w:val="24"/>
        </w:rPr>
        <w:t xml:space="preserve">of such other Party given in Schedule 6 and marked for the attention of the person so given or to such other address, and/or </w:t>
      </w:r>
      <w:r w:rsidR="006349DE">
        <w:rPr>
          <w:rFonts w:ascii="Arial" w:hAnsi="Arial" w:cs="Arial"/>
          <w:sz w:val="24"/>
          <w:szCs w:val="24"/>
        </w:rPr>
        <w:t>email address</w:t>
      </w:r>
      <w:r>
        <w:rPr>
          <w:rFonts w:ascii="Arial" w:hAnsi="Arial" w:cs="Arial"/>
          <w:sz w:val="24"/>
          <w:szCs w:val="24"/>
        </w:rPr>
        <w:t xml:space="preserve"> and/or marked for such other attention as such other Party may from time to time specify by notice given in accordance with this clause 18 to the Party giving the relevant notice or other communication to it.</w:t>
      </w:r>
    </w:p>
    <w:p w14:paraId="642FDEEC" w14:textId="13848483"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18.2 Any notice or other communication to be given by one Party to the other Party under, or in connection with the matters contemplated by, this Agreement shall be in writing and shall be given by letter delivered by hand or sent by first class prepaid post (airmail if overseas) or </w:t>
      </w:r>
      <w:r w:rsidR="003375F3">
        <w:rPr>
          <w:rFonts w:ascii="Arial" w:hAnsi="Arial" w:cs="Arial"/>
          <w:sz w:val="24"/>
          <w:szCs w:val="24"/>
        </w:rPr>
        <w:t>email</w:t>
      </w:r>
      <w:r>
        <w:rPr>
          <w:rFonts w:ascii="Arial" w:hAnsi="Arial" w:cs="Arial"/>
          <w:sz w:val="24"/>
          <w:szCs w:val="24"/>
        </w:rPr>
        <w:t xml:space="preserve"> and shall be deemed to have been received:</w:t>
      </w:r>
    </w:p>
    <w:p w14:paraId="1B87E9CA"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18.2.1 in the case of delivery by hand, when delivered; or</w:t>
      </w:r>
    </w:p>
    <w:p w14:paraId="4820ACFE" w14:textId="77777777" w:rsidR="009D7A49" w:rsidRDefault="00E70C7C">
      <w:pPr>
        <w:kinsoku w:val="0"/>
        <w:overflowPunct w:val="0"/>
        <w:autoSpaceDE/>
        <w:autoSpaceDN/>
        <w:adjustRightInd/>
        <w:spacing w:before="240" w:after="523" w:line="480" w:lineRule="exact"/>
        <w:ind w:left="1728" w:right="72" w:hanging="864"/>
        <w:jc w:val="both"/>
        <w:textAlignment w:val="baseline"/>
        <w:rPr>
          <w:rFonts w:ascii="Arial" w:hAnsi="Arial" w:cs="Arial"/>
          <w:sz w:val="24"/>
          <w:szCs w:val="24"/>
        </w:rPr>
      </w:pPr>
      <w:r>
        <w:rPr>
          <w:rFonts w:ascii="Arial" w:hAnsi="Arial" w:cs="Arial"/>
          <w:sz w:val="24"/>
          <w:szCs w:val="24"/>
        </w:rPr>
        <w:t>18.2.2 in the case of first class prepaid post, on the second day following the day of posting or (if sent airmail from overseas) on the fifth day following the day of posting; or</w:t>
      </w:r>
    </w:p>
    <w:p w14:paraId="28997879" w14:textId="77777777" w:rsidR="009D7A49" w:rsidRDefault="009D7A49">
      <w:pPr>
        <w:widowControl/>
        <w:rPr>
          <w:sz w:val="24"/>
          <w:szCs w:val="24"/>
        </w:rPr>
        <w:sectPr w:rsidR="009D7A49">
          <w:headerReference w:type="default" r:id="rId72"/>
          <w:footerReference w:type="default" r:id="rId73"/>
          <w:pgSz w:w="11909" w:h="16843"/>
          <w:pgMar w:top="720" w:right="1622" w:bottom="287" w:left="1647" w:header="720" w:footer="720" w:gutter="0"/>
          <w:cols w:space="720"/>
          <w:noEndnote/>
        </w:sectPr>
      </w:pPr>
    </w:p>
    <w:p w14:paraId="5FB474C7" w14:textId="77777777" w:rsidR="009D7A49" w:rsidRDefault="00E70C7C" w:rsidP="00711612">
      <w:pPr>
        <w:kinsoku w:val="0"/>
        <w:overflowPunct w:val="0"/>
        <w:autoSpaceDE/>
        <w:autoSpaceDN/>
        <w:adjustRightInd/>
        <w:spacing w:before="2" w:line="229" w:lineRule="exact"/>
        <w:textAlignment w:val="baseline"/>
        <w:rPr>
          <w:rFonts w:ascii="Arial" w:hAnsi="Arial" w:cs="Arial"/>
          <w:sz w:val="24"/>
          <w:szCs w:val="24"/>
        </w:rPr>
      </w:pPr>
      <w:r>
        <w:rPr>
          <w:rFonts w:ascii="Arial" w:hAnsi="Arial" w:cs="Arial"/>
          <w:sz w:val="24"/>
          <w:szCs w:val="24"/>
        </w:rPr>
        <w:lastRenderedPageBreak/>
        <w:t>18.2.3 in the case of telex, on the transmission of the automatic answerback of the addressee (where such transmission occurs before 1700 hours on the day of transmission) and in any other case on the day following the day of transmission; or</w:t>
      </w:r>
    </w:p>
    <w:p w14:paraId="28F0D1EF" w14:textId="0286D606"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18.2.4 in the case of</w:t>
      </w:r>
      <w:ins w:id="3" w:author="Tammy Meek [NESO]" w:date="2025-09-04T12:18:00Z" w16du:dateUtc="2025-09-04T11:18:00Z">
        <w:r w:rsidR="000F1482">
          <w:rPr>
            <w:rFonts w:ascii="Arial" w:hAnsi="Arial" w:cs="Arial"/>
            <w:sz w:val="24"/>
            <w:szCs w:val="24"/>
          </w:rPr>
          <w:t xml:space="preserve"> </w:t>
        </w:r>
      </w:ins>
      <w:r w:rsidR="007E645B">
        <w:rPr>
          <w:rFonts w:ascii="Arial" w:hAnsi="Arial" w:cs="Arial"/>
          <w:sz w:val="24"/>
          <w:szCs w:val="24"/>
        </w:rPr>
        <w:t>email</w:t>
      </w:r>
      <w:r>
        <w:rPr>
          <w:rFonts w:ascii="Arial" w:hAnsi="Arial" w:cs="Arial"/>
          <w:sz w:val="24"/>
          <w:szCs w:val="24"/>
        </w:rPr>
        <w:t>,</w:t>
      </w:r>
      <w:r w:rsidR="007E645B">
        <w:rPr>
          <w:rFonts w:ascii="Arial" w:hAnsi="Arial" w:cs="Arial"/>
          <w:sz w:val="24"/>
          <w:szCs w:val="24"/>
        </w:rPr>
        <w:t xml:space="preserve"> when delivered to the email address</w:t>
      </w:r>
      <w:r>
        <w:rPr>
          <w:rFonts w:ascii="Arial" w:hAnsi="Arial" w:cs="Arial"/>
          <w:sz w:val="24"/>
          <w:szCs w:val="24"/>
        </w:rPr>
        <w:t xml:space="preserve"> (where such </w:t>
      </w:r>
      <w:r w:rsidR="003377B7">
        <w:rPr>
          <w:rFonts w:ascii="Arial" w:hAnsi="Arial" w:cs="Arial"/>
          <w:sz w:val="24"/>
          <w:szCs w:val="24"/>
        </w:rPr>
        <w:t xml:space="preserve">delivery </w:t>
      </w:r>
      <w:r>
        <w:rPr>
          <w:rFonts w:ascii="Arial" w:hAnsi="Arial" w:cs="Arial"/>
          <w:sz w:val="24"/>
          <w:szCs w:val="24"/>
        </w:rPr>
        <w:t xml:space="preserve">occurs </w:t>
      </w:r>
      <w:proofErr w:type="gramStart"/>
      <w:r>
        <w:rPr>
          <w:rFonts w:ascii="Arial" w:hAnsi="Arial" w:cs="Arial"/>
          <w:sz w:val="24"/>
          <w:szCs w:val="24"/>
        </w:rPr>
        <w:t>before 1700 hours on</w:t>
      </w:r>
      <w:proofErr w:type="gramEnd"/>
      <w:r>
        <w:rPr>
          <w:rFonts w:ascii="Arial" w:hAnsi="Arial" w:cs="Arial"/>
          <w:sz w:val="24"/>
          <w:szCs w:val="24"/>
        </w:rPr>
        <w:t xml:space="preserve"> the day of </w:t>
      </w:r>
      <w:r w:rsidR="003377B7">
        <w:rPr>
          <w:rFonts w:ascii="Arial" w:hAnsi="Arial" w:cs="Arial"/>
          <w:sz w:val="24"/>
          <w:szCs w:val="24"/>
        </w:rPr>
        <w:t>delivery</w:t>
      </w:r>
      <w:r>
        <w:rPr>
          <w:rFonts w:ascii="Arial" w:hAnsi="Arial" w:cs="Arial"/>
          <w:sz w:val="24"/>
          <w:szCs w:val="24"/>
        </w:rPr>
        <w:t xml:space="preserve">) and in any other case on the day following the day of </w:t>
      </w:r>
      <w:r w:rsidR="003377B7">
        <w:rPr>
          <w:rFonts w:ascii="Arial" w:hAnsi="Arial" w:cs="Arial"/>
          <w:sz w:val="24"/>
          <w:szCs w:val="24"/>
        </w:rPr>
        <w:t>delivery</w:t>
      </w:r>
      <w:r>
        <w:rPr>
          <w:rFonts w:ascii="Arial" w:hAnsi="Arial" w:cs="Arial"/>
          <w:sz w:val="24"/>
          <w:szCs w:val="24"/>
        </w:rPr>
        <w:t>.</w:t>
      </w:r>
    </w:p>
    <w:p w14:paraId="39B276EC"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pacing w:val="3"/>
          <w:sz w:val="24"/>
          <w:szCs w:val="24"/>
        </w:rPr>
      </w:pPr>
      <w:r>
        <w:rPr>
          <w:rFonts w:ascii="Arial" w:hAnsi="Arial" w:cs="Arial"/>
          <w:b/>
          <w:bCs/>
          <w:spacing w:val="3"/>
          <w:sz w:val="24"/>
          <w:szCs w:val="24"/>
          <w:u w:val="single"/>
        </w:rPr>
        <w:t>VARIATIONS</w:t>
      </w:r>
    </w:p>
    <w:p w14:paraId="0E88FEF3"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 xml:space="preserve">The provisions of Schedules 1, 3, 4, 5 and 6 may be varied from time to time by written memorandum signed by an </w:t>
      </w:r>
      <w:proofErr w:type="spellStart"/>
      <w:r>
        <w:rPr>
          <w:rFonts w:ascii="Arial" w:hAnsi="Arial" w:cs="Arial"/>
          <w:sz w:val="24"/>
          <w:szCs w:val="24"/>
        </w:rPr>
        <w:t>authorised</w:t>
      </w:r>
      <w:proofErr w:type="spellEnd"/>
      <w:r>
        <w:rPr>
          <w:rFonts w:ascii="Arial" w:hAnsi="Arial" w:cs="Arial"/>
          <w:sz w:val="24"/>
          <w:szCs w:val="24"/>
        </w:rPr>
        <w:t xml:space="preserve"> officer of each of the Parties. Subject thereto no variations to this Agreement shall be effective unless made by way of supplemental deed.</w:t>
      </w:r>
    </w:p>
    <w:p w14:paraId="38A96122"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z w:val="24"/>
          <w:szCs w:val="24"/>
          <w:u w:val="single"/>
        </w:rPr>
      </w:pPr>
      <w:r>
        <w:rPr>
          <w:rFonts w:ascii="Arial" w:hAnsi="Arial" w:cs="Arial"/>
          <w:b/>
          <w:bCs/>
          <w:sz w:val="24"/>
          <w:szCs w:val="24"/>
          <w:u w:val="single"/>
        </w:rPr>
        <w:t>OVERRIDING PROVISIONS &amp; GOOD INDUSTRY PRACTICE</w:t>
      </w:r>
    </w:p>
    <w:p w14:paraId="55001950" w14:textId="77777777" w:rsidR="009D7A49" w:rsidRDefault="00E70C7C">
      <w:pPr>
        <w:tabs>
          <w:tab w:val="left" w:pos="864"/>
        </w:tabs>
        <w:kinsoku w:val="0"/>
        <w:overflowPunct w:val="0"/>
        <w:autoSpaceDE/>
        <w:autoSpaceDN/>
        <w:adjustRightInd/>
        <w:spacing w:before="446" w:line="278" w:lineRule="exact"/>
        <w:textAlignment w:val="baseline"/>
        <w:rPr>
          <w:rFonts w:ascii="Arial" w:hAnsi="Arial" w:cs="Arial"/>
          <w:spacing w:val="12"/>
          <w:sz w:val="24"/>
          <w:szCs w:val="24"/>
        </w:rPr>
      </w:pPr>
      <w:r>
        <w:rPr>
          <w:rFonts w:ascii="Arial" w:hAnsi="Arial" w:cs="Arial"/>
          <w:spacing w:val="12"/>
          <w:sz w:val="24"/>
          <w:szCs w:val="24"/>
        </w:rPr>
        <w:t>20.1</w:t>
      </w:r>
      <w:r>
        <w:rPr>
          <w:rFonts w:ascii="Arial" w:hAnsi="Arial" w:cs="Arial"/>
          <w:spacing w:val="12"/>
          <w:sz w:val="24"/>
          <w:szCs w:val="24"/>
        </w:rPr>
        <w:tab/>
        <w:t>In the event of any conflict between RTL’s or User’s obligations</w:t>
      </w:r>
    </w:p>
    <w:p w14:paraId="7FD7E23B" w14:textId="77777777" w:rsidR="009D7A49" w:rsidRDefault="00E70C7C">
      <w:pPr>
        <w:kinsoku w:val="0"/>
        <w:overflowPunct w:val="0"/>
        <w:autoSpaceDE/>
        <w:autoSpaceDN/>
        <w:adjustRightInd/>
        <w:spacing w:after="762" w:line="480" w:lineRule="exact"/>
        <w:ind w:left="864" w:right="72"/>
        <w:jc w:val="both"/>
        <w:textAlignment w:val="baseline"/>
        <w:rPr>
          <w:rFonts w:ascii="Arial" w:hAnsi="Arial" w:cs="Arial"/>
          <w:sz w:val="24"/>
          <w:szCs w:val="24"/>
        </w:rPr>
      </w:pPr>
      <w:r>
        <w:rPr>
          <w:rFonts w:ascii="Arial" w:hAnsi="Arial" w:cs="Arial"/>
          <w:sz w:val="24"/>
          <w:szCs w:val="24"/>
        </w:rPr>
        <w:t xml:space="preserve">hereunder and their obligations under the User’s </w:t>
      </w:r>
      <w:proofErr w:type="spellStart"/>
      <w:r>
        <w:rPr>
          <w:rFonts w:ascii="Arial" w:hAnsi="Arial" w:cs="Arial"/>
          <w:sz w:val="24"/>
          <w:szCs w:val="24"/>
        </w:rPr>
        <w:t>Licence</w:t>
      </w:r>
      <w:proofErr w:type="spellEnd"/>
      <w:r>
        <w:rPr>
          <w:rFonts w:ascii="Arial" w:hAnsi="Arial" w:cs="Arial"/>
          <w:sz w:val="24"/>
          <w:szCs w:val="24"/>
        </w:rPr>
        <w:t xml:space="preserve"> and RTL’s </w:t>
      </w:r>
      <w:proofErr w:type="spellStart"/>
      <w:r>
        <w:rPr>
          <w:rFonts w:ascii="Arial" w:hAnsi="Arial" w:cs="Arial"/>
          <w:sz w:val="24"/>
          <w:szCs w:val="24"/>
        </w:rPr>
        <w:t>Licence</w:t>
      </w:r>
      <w:proofErr w:type="spellEnd"/>
      <w:r>
        <w:rPr>
          <w:rFonts w:ascii="Arial" w:hAnsi="Arial" w:cs="Arial"/>
          <w:sz w:val="24"/>
          <w:szCs w:val="24"/>
        </w:rPr>
        <w:t xml:space="preserve">, the Act, any direction of the Secretary of State, the Authority or ruling of the Competition Commission, the Grid Code, Connection Agreement or the Bilateral Connection Agreement, the provisions of the User’s </w:t>
      </w:r>
      <w:proofErr w:type="spellStart"/>
      <w:r>
        <w:rPr>
          <w:rFonts w:ascii="Arial" w:hAnsi="Arial" w:cs="Arial"/>
          <w:sz w:val="24"/>
          <w:szCs w:val="24"/>
        </w:rPr>
        <w:t>Licence</w:t>
      </w:r>
      <w:proofErr w:type="spellEnd"/>
      <w:r>
        <w:rPr>
          <w:rFonts w:ascii="Arial" w:hAnsi="Arial" w:cs="Arial"/>
          <w:sz w:val="24"/>
          <w:szCs w:val="24"/>
        </w:rPr>
        <w:t xml:space="preserve"> and RTL’s </w:t>
      </w:r>
      <w:proofErr w:type="spellStart"/>
      <w:r>
        <w:rPr>
          <w:rFonts w:ascii="Arial" w:hAnsi="Arial" w:cs="Arial"/>
          <w:sz w:val="24"/>
          <w:szCs w:val="24"/>
        </w:rPr>
        <w:t>Licence</w:t>
      </w:r>
      <w:proofErr w:type="spellEnd"/>
      <w:r>
        <w:rPr>
          <w:rFonts w:ascii="Arial" w:hAnsi="Arial" w:cs="Arial"/>
          <w:sz w:val="24"/>
          <w:szCs w:val="24"/>
        </w:rPr>
        <w:t>, the Act, the Grid Code, the Connection Agreement or Bilateral Connection Agreement the direction of the Secretary of State, the Authority, or ruling of the Competition Commission shall prevail and accordingly the RTL and User respectively shall not be responsible for any failure to perform their respective obligations hereunder to the extent that any such failure is</w:t>
      </w:r>
    </w:p>
    <w:p w14:paraId="180EFF47" w14:textId="77777777" w:rsidR="009D7A49" w:rsidRDefault="009D7A49">
      <w:pPr>
        <w:widowControl/>
        <w:rPr>
          <w:sz w:val="24"/>
          <w:szCs w:val="24"/>
        </w:rPr>
        <w:sectPr w:rsidR="009D7A49">
          <w:headerReference w:type="default" r:id="rId74"/>
          <w:footerReference w:type="default" r:id="rId75"/>
          <w:type w:val="continuous"/>
          <w:pgSz w:w="11909" w:h="16843"/>
          <w:pgMar w:top="720" w:right="1622" w:bottom="287" w:left="1647" w:header="720" w:footer="720" w:gutter="0"/>
          <w:cols w:space="720"/>
          <w:noEndnote/>
        </w:sectPr>
      </w:pPr>
    </w:p>
    <w:p w14:paraId="4F459722" w14:textId="77777777" w:rsidR="009D7A49"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lastRenderedPageBreak/>
        <w:t>directly attributable to proper compliance with such provisions, rulings or directions.</w:t>
      </w:r>
    </w:p>
    <w:p w14:paraId="3BC3C540"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20.2</w:t>
      </w:r>
      <w:r>
        <w:rPr>
          <w:rFonts w:ascii="Arial" w:hAnsi="Arial" w:cs="Arial"/>
          <w:sz w:val="24"/>
          <w:szCs w:val="24"/>
        </w:rPr>
        <w:tab/>
        <w:t>Both parties shall observe their respective obligations hereunder in</w:t>
      </w:r>
    </w:p>
    <w:p w14:paraId="6072F02E" w14:textId="77777777" w:rsidR="009D7A49" w:rsidRDefault="00E70C7C">
      <w:pPr>
        <w:kinsoku w:val="0"/>
        <w:overflowPunct w:val="0"/>
        <w:autoSpaceDE/>
        <w:autoSpaceDN/>
        <w:adjustRightInd/>
        <w:spacing w:before="201" w:line="279" w:lineRule="exact"/>
        <w:ind w:left="864"/>
        <w:textAlignment w:val="baseline"/>
        <w:rPr>
          <w:rFonts w:ascii="Arial" w:hAnsi="Arial" w:cs="Arial"/>
          <w:sz w:val="24"/>
          <w:szCs w:val="24"/>
        </w:rPr>
      </w:pPr>
      <w:r>
        <w:rPr>
          <w:rFonts w:ascii="Arial" w:hAnsi="Arial" w:cs="Arial"/>
          <w:sz w:val="24"/>
          <w:szCs w:val="24"/>
        </w:rPr>
        <w:t>accordance with Good Industry Practice.</w:t>
      </w:r>
    </w:p>
    <w:p w14:paraId="3474FCF0"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ASSIGNMENT AND SUB-CONTRACTING</w:t>
      </w:r>
    </w:p>
    <w:p w14:paraId="07185011"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21.1</w:t>
      </w:r>
      <w:r>
        <w:rPr>
          <w:rFonts w:ascii="Arial" w:hAnsi="Arial" w:cs="Arial"/>
          <w:sz w:val="24"/>
          <w:szCs w:val="24"/>
        </w:rPr>
        <w:tab/>
        <w:t>The rights and obligations of a Party may not be assigned (otherwise</w:t>
      </w:r>
    </w:p>
    <w:p w14:paraId="4AC45D9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than to an Affiliate or by way of a charge or an assignment by way of security) without the consent of the other Party, such consent not to be unreasonably withheld.</w:t>
      </w:r>
    </w:p>
    <w:p w14:paraId="6A4733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21.2</w:t>
      </w:r>
      <w:r>
        <w:rPr>
          <w:rFonts w:ascii="Arial" w:hAnsi="Arial" w:cs="Arial"/>
          <w:sz w:val="24"/>
          <w:szCs w:val="24"/>
        </w:rPr>
        <w:tab/>
        <w:t>Each Party shall have the right to sub-contract or delegate the</w:t>
      </w:r>
    </w:p>
    <w:p w14:paraId="488751A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performance of any of its obligations or duties arising under this Agreement without the consent of the other. The sub-contracting by either Party of the performance of any obligations or duties under this Agreement shall not relieve such Party from the liability for performance of such obligation or duty.</w:t>
      </w:r>
    </w:p>
    <w:p w14:paraId="0A548794"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ILLEGALITY AND PARTIAL INVALIDITY</w:t>
      </w:r>
    </w:p>
    <w:p w14:paraId="67E201AB"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22.1</w:t>
      </w:r>
      <w:r>
        <w:rPr>
          <w:rFonts w:ascii="Arial" w:hAnsi="Arial" w:cs="Arial"/>
          <w:sz w:val="24"/>
          <w:szCs w:val="24"/>
        </w:rPr>
        <w:tab/>
        <w:t>If at any time any provision of this Agreement should become or be</w:t>
      </w:r>
    </w:p>
    <w:p w14:paraId="6466F33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declared unlawful, invalid, illegal or unenforceable in any respect under the law of any jurisdiction, neither the validity, legality or enforceability of the remaining provisions nor the validity, legality or enforceability of such provision under the law of any other jurisdiction shall be affected.</w:t>
      </w:r>
    </w:p>
    <w:p w14:paraId="5C8D1C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22.2</w:t>
      </w:r>
      <w:r>
        <w:rPr>
          <w:rFonts w:ascii="Arial" w:hAnsi="Arial" w:cs="Arial"/>
          <w:sz w:val="24"/>
          <w:szCs w:val="24"/>
        </w:rPr>
        <w:tab/>
        <w:t>If any part of a provision of this Agreement is or becomes or is declared</w:t>
      </w:r>
    </w:p>
    <w:p w14:paraId="2C82E2CE" w14:textId="77777777" w:rsidR="009D7A49" w:rsidRDefault="00E70C7C">
      <w:pPr>
        <w:kinsoku w:val="0"/>
        <w:overflowPunct w:val="0"/>
        <w:autoSpaceDE/>
        <w:autoSpaceDN/>
        <w:adjustRightInd/>
        <w:spacing w:after="761" w:line="480" w:lineRule="exact"/>
        <w:ind w:left="864" w:right="72"/>
        <w:jc w:val="both"/>
        <w:textAlignment w:val="baseline"/>
        <w:rPr>
          <w:rFonts w:ascii="Arial" w:hAnsi="Arial" w:cs="Arial"/>
          <w:sz w:val="24"/>
          <w:szCs w:val="24"/>
        </w:rPr>
      </w:pPr>
      <w:r>
        <w:rPr>
          <w:rFonts w:ascii="Arial" w:hAnsi="Arial" w:cs="Arial"/>
          <w:sz w:val="24"/>
          <w:szCs w:val="24"/>
        </w:rPr>
        <w:t>invalid, unlawful, illegal or unenforceable but the rest of such provision would remain valid, lawful or enforceable if part of the wording were deleted the provision shall apply with such modifications as may be</w:t>
      </w:r>
    </w:p>
    <w:p w14:paraId="3443BAD9" w14:textId="77777777" w:rsidR="009D7A49" w:rsidRDefault="009D7A49">
      <w:pPr>
        <w:widowControl/>
        <w:rPr>
          <w:sz w:val="24"/>
          <w:szCs w:val="24"/>
        </w:rPr>
        <w:sectPr w:rsidR="009D7A49">
          <w:headerReference w:type="default" r:id="rId76"/>
          <w:footerReference w:type="default" r:id="rId77"/>
          <w:pgSz w:w="11909" w:h="16843"/>
          <w:pgMar w:top="720" w:right="1625" w:bottom="287" w:left="1644" w:header="720" w:footer="720" w:gutter="0"/>
          <w:cols w:space="720"/>
          <w:noEndnote/>
        </w:sectPr>
      </w:pPr>
    </w:p>
    <w:p w14:paraId="3DCB6199" w14:textId="77777777" w:rsidR="009D7A49"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lastRenderedPageBreak/>
        <w:t>necessary to make it valid, lawful, enforceable and effective but without affecting the meaning of legality, validity or enforceability of any other provision of this Agreement.</w:t>
      </w:r>
    </w:p>
    <w:p w14:paraId="3E6BEEFE" w14:textId="77777777" w:rsidR="009D7A49" w:rsidRDefault="00E70C7C">
      <w:pPr>
        <w:numPr>
          <w:ilvl w:val="0"/>
          <w:numId w:val="27"/>
        </w:numPr>
        <w:kinsoku w:val="0"/>
        <w:overflowPunct w:val="0"/>
        <w:autoSpaceDE/>
        <w:autoSpaceDN/>
        <w:adjustRightInd/>
        <w:spacing w:before="442" w:line="274" w:lineRule="exact"/>
        <w:ind w:right="72"/>
        <w:textAlignment w:val="baseline"/>
        <w:rPr>
          <w:rFonts w:ascii="Arial" w:hAnsi="Arial" w:cs="Arial"/>
          <w:b/>
          <w:bCs/>
          <w:spacing w:val="-1"/>
          <w:sz w:val="24"/>
          <w:szCs w:val="24"/>
          <w:u w:val="single"/>
        </w:rPr>
      </w:pPr>
      <w:r>
        <w:rPr>
          <w:rFonts w:ascii="Arial" w:hAnsi="Arial" w:cs="Arial"/>
          <w:b/>
          <w:bCs/>
          <w:spacing w:val="-1"/>
          <w:sz w:val="24"/>
          <w:szCs w:val="24"/>
          <w:u w:val="single"/>
        </w:rPr>
        <w:t xml:space="preserve">TERM AND TERMINATION </w:t>
      </w:r>
    </w:p>
    <w:p w14:paraId="4DBC59E5"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This Agreement shall continue until no RTL Assets are on User’s Offshore Platform and no Facilities or Services are shared or provided.</w:t>
      </w:r>
    </w:p>
    <w:p w14:paraId="4DD174F1" w14:textId="77777777" w:rsidR="009D7A49" w:rsidRDefault="00E70C7C">
      <w:pPr>
        <w:numPr>
          <w:ilvl w:val="0"/>
          <w:numId w:val="28"/>
        </w:numPr>
        <w:kinsoku w:val="0"/>
        <w:overflowPunct w:val="0"/>
        <w:autoSpaceDE/>
        <w:autoSpaceDN/>
        <w:adjustRightInd/>
        <w:spacing w:before="1162" w:line="274" w:lineRule="exact"/>
        <w:ind w:right="72"/>
        <w:textAlignment w:val="baseline"/>
        <w:rPr>
          <w:rFonts w:ascii="Arial" w:hAnsi="Arial" w:cs="Arial"/>
          <w:b/>
          <w:bCs/>
          <w:spacing w:val="-3"/>
          <w:sz w:val="24"/>
          <w:szCs w:val="24"/>
          <w:u w:val="single"/>
        </w:rPr>
      </w:pPr>
      <w:r>
        <w:rPr>
          <w:rFonts w:ascii="Arial" w:hAnsi="Arial" w:cs="Arial"/>
          <w:b/>
          <w:bCs/>
          <w:spacing w:val="-3"/>
          <w:sz w:val="24"/>
          <w:szCs w:val="24"/>
          <w:u w:val="single"/>
        </w:rPr>
        <w:t>ENTIRE AGREEMENT</w:t>
      </w:r>
    </w:p>
    <w:p w14:paraId="778017B7" w14:textId="77777777" w:rsidR="009D7A49" w:rsidRDefault="00E70C7C">
      <w:pPr>
        <w:tabs>
          <w:tab w:val="left" w:pos="864"/>
        </w:tabs>
        <w:kinsoku w:val="0"/>
        <w:overflowPunct w:val="0"/>
        <w:autoSpaceDE/>
        <w:autoSpaceDN/>
        <w:adjustRightInd/>
        <w:spacing w:before="446" w:line="278" w:lineRule="exact"/>
        <w:ind w:right="72"/>
        <w:textAlignment w:val="baseline"/>
        <w:rPr>
          <w:rFonts w:ascii="Arial" w:hAnsi="Arial" w:cs="Arial"/>
          <w:spacing w:val="-2"/>
          <w:sz w:val="24"/>
          <w:szCs w:val="24"/>
        </w:rPr>
      </w:pPr>
      <w:r>
        <w:rPr>
          <w:rFonts w:ascii="Arial" w:hAnsi="Arial" w:cs="Arial"/>
          <w:spacing w:val="-2"/>
          <w:sz w:val="24"/>
          <w:szCs w:val="24"/>
        </w:rPr>
        <w:t>24.1</w:t>
      </w:r>
      <w:r>
        <w:rPr>
          <w:rFonts w:ascii="Arial" w:hAnsi="Arial" w:cs="Arial"/>
          <w:spacing w:val="-2"/>
          <w:sz w:val="24"/>
          <w:szCs w:val="24"/>
        </w:rPr>
        <w:tab/>
        <w:t>This Agreement contains the entire agreement between the Parties with</w:t>
      </w:r>
    </w:p>
    <w:p w14:paraId="081AC357"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respect to the subject-matter hereof, and expressly excludes any warranty, condition or other undertaking implied at law or by custom, and supersedes all previous agreements and understandings between the Parties with respect thereto and:</w:t>
      </w:r>
    </w:p>
    <w:p w14:paraId="05C49DD3" w14:textId="77777777" w:rsidR="009D7A49" w:rsidRDefault="00E70C7C">
      <w:pPr>
        <w:numPr>
          <w:ilvl w:val="0"/>
          <w:numId w:val="2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each of the Parties acknowledges and confirms that it does not enter into this Agreement in reliance on any representation, warranty or other undertaking not fully reflected in the terms of this Agreement; but</w:t>
      </w:r>
    </w:p>
    <w:p w14:paraId="62E76A7D" w14:textId="77777777" w:rsidR="009D7A49" w:rsidRDefault="00E70C7C">
      <w:pPr>
        <w:numPr>
          <w:ilvl w:val="0"/>
          <w:numId w:val="30"/>
        </w:numPr>
        <w:kinsoku w:val="0"/>
        <w:overflowPunct w:val="0"/>
        <w:autoSpaceDE/>
        <w:autoSpaceDN/>
        <w:adjustRightInd/>
        <w:spacing w:before="240" w:after="762" w:line="480" w:lineRule="exact"/>
        <w:ind w:right="72"/>
        <w:jc w:val="both"/>
        <w:textAlignment w:val="baseline"/>
        <w:rPr>
          <w:rFonts w:ascii="Arial" w:hAnsi="Arial" w:cs="Arial"/>
          <w:spacing w:val="-1"/>
          <w:sz w:val="24"/>
          <w:szCs w:val="24"/>
        </w:rPr>
      </w:pPr>
      <w:r>
        <w:rPr>
          <w:rFonts w:ascii="Arial" w:hAnsi="Arial" w:cs="Arial"/>
          <w:spacing w:val="-1"/>
          <w:sz w:val="24"/>
          <w:szCs w:val="24"/>
        </w:rPr>
        <w:t xml:space="preserve">the RTL acknowledges that User may have entered or may enter into agreements with other parties who hold a </w:t>
      </w:r>
      <w:proofErr w:type="spellStart"/>
      <w:r>
        <w:rPr>
          <w:rFonts w:ascii="Arial" w:hAnsi="Arial" w:cs="Arial"/>
          <w:spacing w:val="-1"/>
          <w:sz w:val="24"/>
          <w:szCs w:val="24"/>
        </w:rPr>
        <w:t>Licence</w:t>
      </w:r>
      <w:proofErr w:type="spellEnd"/>
      <w:r>
        <w:rPr>
          <w:rFonts w:ascii="Arial" w:hAnsi="Arial" w:cs="Arial"/>
          <w:spacing w:val="-1"/>
          <w:sz w:val="24"/>
          <w:szCs w:val="24"/>
        </w:rPr>
        <w:t xml:space="preserve"> containing similar rights and/or liabilities to those contained in this Agreement affecting User’s Offshore Platform and any assets thereon. User shall, when entering into such agreement with any such party use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to avoid conflicts between the provisions thereof and the provisions of this Agreement but in the event of any conflict User shall use all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to procure</w:t>
      </w:r>
    </w:p>
    <w:p w14:paraId="62ED1826" w14:textId="77777777" w:rsidR="009D7A49" w:rsidRDefault="009D7A49">
      <w:pPr>
        <w:widowControl/>
        <w:rPr>
          <w:sz w:val="24"/>
          <w:szCs w:val="24"/>
        </w:rPr>
        <w:sectPr w:rsidR="009D7A49">
          <w:headerReference w:type="default" r:id="rId78"/>
          <w:footerReference w:type="default" r:id="rId79"/>
          <w:pgSz w:w="11909" w:h="16843"/>
          <w:pgMar w:top="720" w:right="1622" w:bottom="287" w:left="1647" w:header="720" w:footer="720" w:gutter="0"/>
          <w:cols w:space="720"/>
          <w:noEndnote/>
        </w:sectPr>
      </w:pPr>
    </w:p>
    <w:p w14:paraId="1FC92261" w14:textId="77777777" w:rsidR="009D7A49" w:rsidRDefault="00E70C7C">
      <w:pPr>
        <w:kinsoku w:val="0"/>
        <w:overflowPunct w:val="0"/>
        <w:autoSpaceDE/>
        <w:autoSpaceDN/>
        <w:adjustRightInd/>
        <w:spacing w:before="433" w:line="480" w:lineRule="exact"/>
        <w:ind w:left="1440" w:right="72"/>
        <w:jc w:val="both"/>
        <w:textAlignment w:val="baseline"/>
        <w:rPr>
          <w:rFonts w:ascii="Arial" w:hAnsi="Arial" w:cs="Arial"/>
          <w:sz w:val="24"/>
          <w:szCs w:val="24"/>
        </w:rPr>
      </w:pPr>
      <w:r>
        <w:rPr>
          <w:rFonts w:ascii="Arial" w:hAnsi="Arial" w:cs="Arial"/>
          <w:sz w:val="24"/>
          <w:szCs w:val="24"/>
        </w:rPr>
        <w:lastRenderedPageBreak/>
        <w:t>that appropriate arrangements are made to settle the same to give full effect (so far as practicable) to the rights and liabilities under this Agreement and under such other agreements as aforesaid. In the event of any dispute as to such conflict and/or arrangements the dispute shall be dealt with in accordance with Clause 10.</w:t>
      </w:r>
    </w:p>
    <w:p w14:paraId="02389E23" w14:textId="77777777" w:rsidR="009D7A49" w:rsidRDefault="00E70C7C">
      <w:pPr>
        <w:kinsoku w:val="0"/>
        <w:overflowPunct w:val="0"/>
        <w:autoSpaceDE/>
        <w:autoSpaceDN/>
        <w:adjustRightInd/>
        <w:spacing w:before="960" w:after="10121" w:line="480" w:lineRule="exact"/>
        <w:ind w:left="72" w:right="72"/>
        <w:jc w:val="both"/>
        <w:textAlignment w:val="baseline"/>
        <w:rPr>
          <w:rFonts w:ascii="Arial" w:hAnsi="Arial" w:cs="Arial"/>
          <w:sz w:val="24"/>
          <w:szCs w:val="24"/>
        </w:rPr>
      </w:pPr>
      <w:r>
        <w:rPr>
          <w:rFonts w:ascii="Arial" w:hAnsi="Arial" w:cs="Arial"/>
          <w:sz w:val="24"/>
          <w:szCs w:val="24"/>
        </w:rPr>
        <w:t>IN WITNESS whereof this Agreement has been entered into as a deed the day and year first above written.</w:t>
      </w:r>
    </w:p>
    <w:p w14:paraId="51174F59" w14:textId="77777777" w:rsidR="009D7A49" w:rsidRDefault="009D7A49">
      <w:pPr>
        <w:widowControl/>
        <w:rPr>
          <w:sz w:val="24"/>
          <w:szCs w:val="24"/>
        </w:rPr>
        <w:sectPr w:rsidR="009D7A49">
          <w:headerReference w:type="default" r:id="rId80"/>
          <w:footerReference w:type="default" r:id="rId81"/>
          <w:pgSz w:w="11909" w:h="16843"/>
          <w:pgMar w:top="720" w:right="1627" w:bottom="287" w:left="1642" w:header="720" w:footer="720" w:gutter="0"/>
          <w:cols w:space="720"/>
          <w:noEndnote/>
        </w:sectPr>
      </w:pPr>
    </w:p>
    <w:p w14:paraId="1FCCBC99" w14:textId="77777777" w:rsidR="009D7A49" w:rsidRDefault="009D7A49">
      <w:pPr>
        <w:widowControl/>
        <w:rPr>
          <w:sz w:val="24"/>
          <w:szCs w:val="24"/>
        </w:rPr>
        <w:sectPr w:rsidR="009D7A49">
          <w:headerReference w:type="default" r:id="rId82"/>
          <w:footerReference w:type="default" r:id="rId83"/>
          <w:pgSz w:w="11909" w:h="16843"/>
          <w:pgMar w:top="720" w:right="9115" w:bottom="619" w:left="1714" w:header="720" w:footer="720" w:gutter="0"/>
          <w:cols w:space="720"/>
          <w:noEndnote/>
        </w:sectPr>
      </w:pPr>
    </w:p>
    <w:p w14:paraId="0C6BEDA9" w14:textId="457808C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70528" behindDoc="0" locked="0" layoutInCell="0" allowOverlap="1" wp14:anchorId="08D8C3C3" wp14:editId="4BE258DE">
                <wp:simplePos x="0" y="0"/>
                <wp:positionH relativeFrom="page">
                  <wp:posOffset>1088390</wp:posOffset>
                </wp:positionH>
                <wp:positionV relativeFrom="page">
                  <wp:posOffset>10050780</wp:posOffset>
                </wp:positionV>
                <wp:extent cx="5263515" cy="199390"/>
                <wp:effectExtent l="0" t="0" r="0" b="0"/>
                <wp:wrapSquare wrapText="bothSides"/>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8C3C3" id="Text Box 14" o:spid="_x0000_s1034" type="#_x0000_t202" style="position:absolute;left:0;text-align:left;margin-left:85.7pt;margin-top:791.4pt;width:414.45pt;height:15.7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EdcimvoBAADeAwAADgAAAAAAAAAAAAAA&#10;AAAuAgAAZHJzL2Uyb0RvYy54bWxQSwECLQAUAAYACAAAACEAG3oo0+AAAAAOAQAADwAAAAAAAAAA&#10;AAAAAABUBAAAZHJzL2Rvd25yZXYueG1sUEsFBgAAAAAEAAQA8wAAAGEFAAAAAA==&#10;" o:allowincell="f" stroked="f">
                <v:fill opacity="0"/>
                <v:textbox inset="0,0,0,0">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 xml:space="preserve">SCHEDULE 1 </w:t>
      </w:r>
    </w:p>
    <w:p w14:paraId="23892917" w14:textId="77777777" w:rsidR="009D7A49" w:rsidRDefault="00E70C7C">
      <w:pPr>
        <w:kinsoku w:val="0"/>
        <w:overflowPunct w:val="0"/>
        <w:autoSpaceDE/>
        <w:autoSpaceDN/>
        <w:adjustRightInd/>
        <w:spacing w:before="446" w:line="274" w:lineRule="exact"/>
        <w:textAlignment w:val="baseline"/>
        <w:rPr>
          <w:rFonts w:ascii="Arial" w:hAnsi="Arial" w:cs="Arial"/>
          <w:spacing w:val="-4"/>
          <w:sz w:val="24"/>
          <w:szCs w:val="24"/>
        </w:rPr>
      </w:pPr>
      <w:r>
        <w:rPr>
          <w:rFonts w:ascii="Arial" w:hAnsi="Arial" w:cs="Arial"/>
          <w:spacing w:val="-4"/>
          <w:sz w:val="24"/>
          <w:szCs w:val="24"/>
        </w:rPr>
        <w:t>RTL ASSETS ON USER OFFSHORE PLATFORM</w:t>
      </w:r>
    </w:p>
    <w:p w14:paraId="5FFA0FC6" w14:textId="77777777" w:rsidR="009D7A49" w:rsidRDefault="009D7A49">
      <w:pPr>
        <w:widowControl/>
        <w:rPr>
          <w:sz w:val="24"/>
          <w:szCs w:val="24"/>
        </w:rPr>
        <w:sectPr w:rsidR="009D7A49">
          <w:headerReference w:type="default" r:id="rId84"/>
          <w:footerReference w:type="default" r:id="rId85"/>
          <w:type w:val="continuous"/>
          <w:pgSz w:w="11909" w:h="16843"/>
          <w:pgMar w:top="720" w:right="2981" w:bottom="619" w:left="3528" w:header="720" w:footer="720" w:gutter="0"/>
          <w:cols w:space="720"/>
          <w:noEndnote/>
        </w:sectPr>
      </w:pPr>
    </w:p>
    <w:p w14:paraId="77389BE5" w14:textId="77777777" w:rsidR="009D7A49" w:rsidRDefault="009D7A49">
      <w:pPr>
        <w:widowControl/>
        <w:rPr>
          <w:sz w:val="24"/>
          <w:szCs w:val="24"/>
        </w:rPr>
        <w:sectPr w:rsidR="009D7A49">
          <w:headerReference w:type="default" r:id="rId86"/>
          <w:footerReference w:type="default" r:id="rId87"/>
          <w:pgSz w:w="11909" w:h="16843"/>
          <w:pgMar w:top="720" w:right="9115" w:bottom="619" w:left="1714" w:header="720" w:footer="720" w:gutter="0"/>
          <w:cols w:space="720"/>
          <w:noEndnote/>
        </w:sectPr>
      </w:pPr>
    </w:p>
    <w:p w14:paraId="51C18724" w14:textId="69E9908B" w:rsidR="009D7A49" w:rsidRDefault="00E70C7C">
      <w:pPr>
        <w:kinsoku w:val="0"/>
        <w:overflowPunct w:val="0"/>
        <w:autoSpaceDE/>
        <w:autoSpaceDN/>
        <w:adjustRightInd/>
        <w:spacing w:before="2" w:line="274" w:lineRule="exact"/>
        <w:jc w:val="center"/>
        <w:textAlignment w:val="baseline"/>
        <w:rPr>
          <w:rFonts w:ascii="Arial" w:hAnsi="Arial" w:cs="Arial"/>
          <w:b/>
          <w:bCs/>
          <w:spacing w:val="-1"/>
          <w:sz w:val="24"/>
          <w:szCs w:val="24"/>
          <w:u w:val="single"/>
        </w:rPr>
      </w:pPr>
      <w:r>
        <w:rPr>
          <w:noProof/>
        </w:rPr>
        <mc:AlternateContent>
          <mc:Choice Requires="wps">
            <w:drawing>
              <wp:anchor distT="0" distB="0" distL="0" distR="0" simplePos="0" relativeHeight="251671552" behindDoc="0" locked="0" layoutInCell="0" allowOverlap="1" wp14:anchorId="7EDAC389" wp14:editId="3D1857B5">
                <wp:simplePos x="0" y="0"/>
                <wp:positionH relativeFrom="page">
                  <wp:posOffset>1088390</wp:posOffset>
                </wp:positionH>
                <wp:positionV relativeFrom="page">
                  <wp:posOffset>10050780</wp:posOffset>
                </wp:positionV>
                <wp:extent cx="5263515" cy="199390"/>
                <wp:effectExtent l="0" t="0" r="0" b="0"/>
                <wp:wrapSquare wrapText="bothSides"/>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C389" id="Text Box 15" o:spid="_x0000_s1035" type="#_x0000_t202" style="position:absolute;left:0;text-align:left;margin-left:85.7pt;margin-top:791.4pt;width:414.45pt;height:15.7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jP+gEAAN4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d8k0UKEpSQX0mURAm09FP&#10;QkEH+IOzgQxXcv/9KFBxZj5YEja6cw5wDqo5EFZSaskDZ1O4D5OLjw512xHyNDoL9yR+o5MuL11c&#10;2iUTJXoXw0eX/rpPr15+y91P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oiWIz/oBAADeAwAADgAAAAAAAAAAAAAA&#10;AAAuAgAAZHJzL2Uyb0RvYy54bWxQSwECLQAUAAYACAAAACEAG3oo0+AAAAAOAQAADwAAAAAAAAAA&#10;AAAAAABUBAAAZHJzL2Rvd25yZXYueG1sUEsFBgAAAAAEAAQA8wAAAGEFAAAAAA==&#10;" o:allowincell="f" stroked="f">
                <v:fill opacity="0"/>
                <v:textbox inset="0,0,0,0">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pacing w:val="-1"/>
          <w:sz w:val="24"/>
          <w:szCs w:val="24"/>
          <w:u w:val="single"/>
        </w:rPr>
        <w:t>SCHEDULE 2</w:t>
      </w:r>
    </w:p>
    <w:p w14:paraId="086A601A" w14:textId="77777777" w:rsidR="009D7A49" w:rsidRDefault="00E70C7C">
      <w:pPr>
        <w:kinsoku w:val="0"/>
        <w:overflowPunct w:val="0"/>
        <w:autoSpaceDE/>
        <w:autoSpaceDN/>
        <w:adjustRightInd/>
        <w:spacing w:before="446" w:line="274" w:lineRule="exact"/>
        <w:jc w:val="center"/>
        <w:textAlignment w:val="baseline"/>
        <w:rPr>
          <w:rFonts w:ascii="Arial" w:hAnsi="Arial" w:cs="Arial"/>
          <w:spacing w:val="-1"/>
          <w:sz w:val="24"/>
          <w:szCs w:val="24"/>
        </w:rPr>
      </w:pPr>
      <w:r>
        <w:rPr>
          <w:rFonts w:ascii="Arial" w:hAnsi="Arial" w:cs="Arial"/>
          <w:spacing w:val="-1"/>
          <w:sz w:val="24"/>
          <w:szCs w:val="24"/>
        </w:rPr>
        <w:t>USER’S OFFSHORE PLATFORM</w:t>
      </w:r>
    </w:p>
    <w:p w14:paraId="73F567C2" w14:textId="77777777" w:rsidR="009D7A49" w:rsidRDefault="009D7A49">
      <w:pPr>
        <w:widowControl/>
        <w:rPr>
          <w:sz w:val="24"/>
          <w:szCs w:val="24"/>
        </w:rPr>
        <w:sectPr w:rsidR="009D7A49">
          <w:headerReference w:type="default" r:id="rId88"/>
          <w:footerReference w:type="default" r:id="rId89"/>
          <w:type w:val="continuous"/>
          <w:pgSz w:w="11909" w:h="16843"/>
          <w:pgMar w:top="720" w:right="2993" w:bottom="619" w:left="3516" w:header="720" w:footer="720" w:gutter="0"/>
          <w:cols w:space="720"/>
          <w:noEndnote/>
        </w:sectPr>
      </w:pPr>
    </w:p>
    <w:p w14:paraId="4AEE0149" w14:textId="77777777" w:rsidR="009D7A49" w:rsidRDefault="00E70C7C">
      <w:pPr>
        <w:kinsoku w:val="0"/>
        <w:overflowPunct w:val="0"/>
        <w:autoSpaceDE/>
        <w:autoSpaceDN/>
        <w:adjustRightInd/>
        <w:spacing w:before="193" w:line="720" w:lineRule="exact"/>
        <w:ind w:left="360"/>
        <w:jc w:val="center"/>
        <w:textAlignment w:val="baseline"/>
        <w:rPr>
          <w:rFonts w:ascii="Arial" w:hAnsi="Arial" w:cs="Arial"/>
          <w:sz w:val="24"/>
          <w:szCs w:val="24"/>
          <w:u w:val="single"/>
        </w:rPr>
      </w:pPr>
      <w:r>
        <w:rPr>
          <w:rFonts w:ascii="Arial" w:hAnsi="Arial" w:cs="Arial"/>
          <w:b/>
          <w:bCs/>
          <w:sz w:val="24"/>
          <w:szCs w:val="24"/>
          <w:u w:val="single"/>
        </w:rPr>
        <w:lastRenderedPageBreak/>
        <w:t>SCHEDULE 3</w:t>
      </w:r>
      <w:r>
        <w:rPr>
          <w:rFonts w:ascii="Arial" w:hAnsi="Arial" w:cs="Arial"/>
          <w:b/>
          <w:bCs/>
          <w:sz w:val="24"/>
          <w:szCs w:val="24"/>
          <w:u w:val="single"/>
        </w:rPr>
        <w:br/>
      </w:r>
      <w:r>
        <w:rPr>
          <w:rFonts w:ascii="Arial" w:hAnsi="Arial" w:cs="Arial"/>
          <w:sz w:val="24"/>
          <w:szCs w:val="24"/>
          <w:u w:val="single"/>
        </w:rPr>
        <w:t xml:space="preserve">Part I </w:t>
      </w:r>
      <w:r>
        <w:rPr>
          <w:rFonts w:ascii="Arial" w:hAnsi="Arial" w:cs="Arial"/>
          <w:sz w:val="24"/>
          <w:szCs w:val="24"/>
          <w:u w:val="single"/>
        </w:rPr>
        <w:br/>
        <w:t>Security Details</w:t>
      </w:r>
      <w:r>
        <w:rPr>
          <w:rFonts w:ascii="Arial" w:hAnsi="Arial" w:cs="Arial"/>
          <w:sz w:val="24"/>
          <w:szCs w:val="24"/>
        </w:rPr>
        <w:t xml:space="preserve"> (Clause 4.1)</w:t>
      </w:r>
      <w:r>
        <w:rPr>
          <w:rFonts w:ascii="Arial" w:hAnsi="Arial" w:cs="Arial"/>
          <w:sz w:val="24"/>
          <w:szCs w:val="24"/>
        </w:rPr>
        <w:br/>
      </w:r>
      <w:r>
        <w:rPr>
          <w:rFonts w:ascii="Arial" w:hAnsi="Arial" w:cs="Arial"/>
          <w:sz w:val="25"/>
          <w:szCs w:val="25"/>
          <w:u w:val="single"/>
        </w:rPr>
        <w:t xml:space="preserve">User’s </w:t>
      </w:r>
      <w:r>
        <w:rPr>
          <w:rFonts w:ascii="Arial" w:hAnsi="Arial" w:cs="Arial"/>
          <w:sz w:val="24"/>
          <w:szCs w:val="24"/>
          <w:u w:val="single"/>
        </w:rPr>
        <w:t>Offshore Platform</w:t>
      </w:r>
    </w:p>
    <w:p w14:paraId="27B419A6" w14:textId="77777777" w:rsidR="009D7A49" w:rsidRDefault="00E70C7C">
      <w:pPr>
        <w:kinsoku w:val="0"/>
        <w:overflowPunct w:val="0"/>
        <w:autoSpaceDE/>
        <w:autoSpaceDN/>
        <w:adjustRightInd/>
        <w:spacing w:before="1881" w:line="280" w:lineRule="exact"/>
        <w:jc w:val="center"/>
        <w:textAlignment w:val="baseline"/>
        <w:rPr>
          <w:rFonts w:ascii="Arial" w:hAnsi="Arial" w:cs="Arial"/>
          <w:spacing w:val="12"/>
          <w:sz w:val="24"/>
          <w:szCs w:val="24"/>
        </w:rPr>
      </w:pPr>
      <w:r>
        <w:rPr>
          <w:rFonts w:ascii="Arial" w:hAnsi="Arial" w:cs="Arial"/>
          <w:spacing w:val="12"/>
          <w:sz w:val="24"/>
          <w:szCs w:val="24"/>
        </w:rPr>
        <w:t>Part II</w:t>
      </w:r>
    </w:p>
    <w:p w14:paraId="4348BDC3" w14:textId="77777777" w:rsidR="009D7A49" w:rsidRDefault="00E70C7C">
      <w:pPr>
        <w:kinsoku w:val="0"/>
        <w:overflowPunct w:val="0"/>
        <w:autoSpaceDE/>
        <w:autoSpaceDN/>
        <w:adjustRightInd/>
        <w:spacing w:before="440" w:line="280" w:lineRule="exact"/>
        <w:jc w:val="center"/>
        <w:textAlignment w:val="baseline"/>
        <w:rPr>
          <w:rFonts w:ascii="Arial" w:hAnsi="Arial" w:cs="Arial"/>
          <w:sz w:val="24"/>
          <w:szCs w:val="24"/>
        </w:rPr>
      </w:pPr>
      <w:r>
        <w:rPr>
          <w:rFonts w:ascii="Arial" w:hAnsi="Arial" w:cs="Arial"/>
          <w:sz w:val="24"/>
          <w:szCs w:val="24"/>
          <w:u w:val="single"/>
        </w:rPr>
        <w:t>Plant MV LV Apparatus Safety Co-Ordination Procedures</w:t>
      </w:r>
      <w:r>
        <w:rPr>
          <w:rFonts w:ascii="Arial" w:hAnsi="Arial" w:cs="Arial"/>
          <w:sz w:val="24"/>
          <w:szCs w:val="24"/>
        </w:rPr>
        <w:t xml:space="preserve"> (Cl. 4.5)</w:t>
      </w:r>
    </w:p>
    <w:p w14:paraId="58A4AE1E" w14:textId="77777777" w:rsidR="009D7A49" w:rsidRDefault="00E70C7C">
      <w:pPr>
        <w:numPr>
          <w:ilvl w:val="0"/>
          <w:numId w:val="31"/>
        </w:numPr>
        <w:kinsoku w:val="0"/>
        <w:overflowPunct w:val="0"/>
        <w:autoSpaceDE/>
        <w:autoSpaceDN/>
        <w:adjustRightInd/>
        <w:spacing w:before="1680" w:line="480" w:lineRule="exact"/>
        <w:ind w:right="144"/>
        <w:jc w:val="both"/>
        <w:textAlignment w:val="baseline"/>
        <w:rPr>
          <w:rFonts w:ascii="Arial" w:hAnsi="Arial" w:cs="Arial"/>
          <w:sz w:val="24"/>
          <w:szCs w:val="24"/>
        </w:rPr>
      </w:pPr>
      <w:r>
        <w:rPr>
          <w:rFonts w:ascii="Arial" w:hAnsi="Arial" w:cs="Arial"/>
          <w:sz w:val="24"/>
          <w:szCs w:val="24"/>
        </w:rPr>
        <w:t xml:space="preserve">The Parties will comply with the </w:t>
      </w:r>
      <w:proofErr w:type="gramStart"/>
      <w:r>
        <w:rPr>
          <w:rFonts w:ascii="Arial" w:hAnsi="Arial" w:cs="Arial"/>
          <w:sz w:val="24"/>
          <w:szCs w:val="24"/>
        </w:rPr>
        <w:t>Site Specific</w:t>
      </w:r>
      <w:proofErr w:type="gramEnd"/>
      <w:r>
        <w:rPr>
          <w:rFonts w:ascii="Arial" w:hAnsi="Arial" w:cs="Arial"/>
          <w:sz w:val="24"/>
          <w:szCs w:val="24"/>
        </w:rPr>
        <w:t xml:space="preserve"> Safety Rules and any agreed modifications thereto.</w:t>
      </w:r>
    </w:p>
    <w:p w14:paraId="40B88B4B" w14:textId="77777777" w:rsidR="009D7A49" w:rsidRDefault="00E70C7C">
      <w:pPr>
        <w:numPr>
          <w:ilvl w:val="0"/>
          <w:numId w:val="31"/>
        </w:numPr>
        <w:kinsoku w:val="0"/>
        <w:overflowPunct w:val="0"/>
        <w:autoSpaceDE/>
        <w:autoSpaceDN/>
        <w:adjustRightInd/>
        <w:spacing w:before="240" w:after="4600" w:line="480" w:lineRule="exact"/>
        <w:ind w:right="144"/>
        <w:jc w:val="both"/>
        <w:textAlignment w:val="baseline"/>
        <w:rPr>
          <w:rFonts w:ascii="Arial" w:hAnsi="Arial" w:cs="Arial"/>
          <w:sz w:val="24"/>
          <w:szCs w:val="24"/>
        </w:rPr>
      </w:pPr>
      <w:r>
        <w:rPr>
          <w:rFonts w:ascii="Arial" w:hAnsi="Arial" w:cs="Arial"/>
          <w:sz w:val="24"/>
          <w:szCs w:val="24"/>
        </w:rPr>
        <w:t xml:space="preserve">The Parties will arrange for the </w:t>
      </w:r>
      <w:proofErr w:type="gramStart"/>
      <w:r>
        <w:rPr>
          <w:rFonts w:ascii="Arial" w:hAnsi="Arial" w:cs="Arial"/>
          <w:sz w:val="24"/>
          <w:szCs w:val="24"/>
        </w:rPr>
        <w:t>Site Specific</w:t>
      </w:r>
      <w:proofErr w:type="gramEnd"/>
      <w:r>
        <w:rPr>
          <w:rFonts w:ascii="Arial" w:hAnsi="Arial" w:cs="Arial"/>
          <w:sz w:val="24"/>
          <w:szCs w:val="24"/>
        </w:rPr>
        <w:t xml:space="preserve"> Safety Rules to be written down and to be implemented by the person or persons responsible on behalf of the relevant Parties for the co-ordination of safety.</w:t>
      </w:r>
    </w:p>
    <w:p w14:paraId="02C48049" w14:textId="77777777" w:rsidR="009D7A49" w:rsidRDefault="009D7A49">
      <w:pPr>
        <w:widowControl/>
        <w:rPr>
          <w:sz w:val="24"/>
          <w:szCs w:val="24"/>
        </w:rPr>
        <w:sectPr w:rsidR="009D7A49">
          <w:headerReference w:type="default" r:id="rId90"/>
          <w:footerReference w:type="default" r:id="rId91"/>
          <w:pgSz w:w="11909" w:h="16843"/>
          <w:pgMar w:top="720" w:right="1555" w:bottom="287" w:left="1714" w:header="720" w:footer="720" w:gutter="0"/>
          <w:cols w:space="720"/>
          <w:noEndnote/>
        </w:sectPr>
      </w:pPr>
    </w:p>
    <w:p w14:paraId="53935894" w14:textId="77777777" w:rsidR="009D7A49" w:rsidRDefault="009D7A49">
      <w:pPr>
        <w:widowControl/>
        <w:rPr>
          <w:sz w:val="24"/>
          <w:szCs w:val="24"/>
        </w:rPr>
        <w:sectPr w:rsidR="009D7A49">
          <w:headerReference w:type="default" r:id="rId92"/>
          <w:footerReference w:type="default" r:id="rId93"/>
          <w:pgSz w:w="11909" w:h="16843"/>
          <w:pgMar w:top="720" w:right="9115" w:bottom="287" w:left="1714" w:header="720" w:footer="720" w:gutter="0"/>
          <w:cols w:space="720"/>
          <w:noEndnote/>
        </w:sectPr>
      </w:pPr>
    </w:p>
    <w:p w14:paraId="56B9FE1B"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4</w:t>
      </w:r>
    </w:p>
    <w:p w14:paraId="38563191" w14:textId="77777777" w:rsidR="009D7A49" w:rsidRDefault="00E70C7C">
      <w:pPr>
        <w:kinsoku w:val="0"/>
        <w:overflowPunct w:val="0"/>
        <w:autoSpaceDE/>
        <w:autoSpaceDN/>
        <w:adjustRightInd/>
        <w:spacing w:before="686" w:after="670" w:line="274" w:lineRule="exact"/>
        <w:jc w:val="center"/>
        <w:textAlignment w:val="baseline"/>
        <w:rPr>
          <w:rFonts w:ascii="Arial" w:hAnsi="Arial" w:cs="Arial"/>
          <w:sz w:val="24"/>
          <w:szCs w:val="24"/>
          <w:u w:val="single"/>
        </w:rPr>
      </w:pPr>
      <w:r>
        <w:rPr>
          <w:rFonts w:ascii="Arial" w:hAnsi="Arial" w:cs="Arial"/>
          <w:sz w:val="24"/>
          <w:szCs w:val="24"/>
          <w:u w:val="single"/>
        </w:rPr>
        <w:t>USER OWNED FACILITIES</w:t>
      </w:r>
    </w:p>
    <w:p w14:paraId="5DB866C2" w14:textId="77777777" w:rsidR="009D7A49" w:rsidRDefault="009D7A49">
      <w:pPr>
        <w:widowControl/>
        <w:rPr>
          <w:sz w:val="24"/>
          <w:szCs w:val="24"/>
        </w:rPr>
        <w:sectPr w:rsidR="009D7A49">
          <w:headerReference w:type="default" r:id="rId94"/>
          <w:footerReference w:type="default" r:id="rId95"/>
          <w:type w:val="continuous"/>
          <w:pgSz w:w="11909" w:h="16843"/>
          <w:pgMar w:top="720" w:right="2930" w:bottom="287" w:left="3459" w:header="720" w:footer="720" w:gutter="0"/>
          <w:cols w:space="720"/>
          <w:noEndnote/>
        </w:sectPr>
      </w:pPr>
    </w:p>
    <w:p w14:paraId="064B0D93" w14:textId="2B27B4A8" w:rsidR="009D7A49" w:rsidRDefault="00E70C7C">
      <w:pPr>
        <w:kinsoku w:val="0"/>
        <w:overflowPunct w:val="0"/>
        <w:autoSpaceDE/>
        <w:autoSpaceDN/>
        <w:adjustRightInd/>
        <w:spacing w:before="2" w:after="2115" w:line="274" w:lineRule="exact"/>
        <w:textAlignment w:val="baseline"/>
        <w:rPr>
          <w:rFonts w:ascii="Arial" w:hAnsi="Arial" w:cs="Arial"/>
          <w:spacing w:val="-3"/>
          <w:sz w:val="24"/>
          <w:szCs w:val="24"/>
        </w:rPr>
      </w:pPr>
      <w:r>
        <w:rPr>
          <w:noProof/>
        </w:rPr>
        <mc:AlternateContent>
          <mc:Choice Requires="wps">
            <w:drawing>
              <wp:anchor distT="0" distB="0" distL="0" distR="0" simplePos="0" relativeHeight="251672576" behindDoc="0" locked="0" layoutInCell="0" allowOverlap="1" wp14:anchorId="298C6BB6" wp14:editId="4967B8C2">
                <wp:simplePos x="0" y="0"/>
                <wp:positionH relativeFrom="page">
                  <wp:posOffset>2005330</wp:posOffset>
                </wp:positionH>
                <wp:positionV relativeFrom="page">
                  <wp:posOffset>10050780</wp:posOffset>
                </wp:positionV>
                <wp:extent cx="4346575" cy="210820"/>
                <wp:effectExtent l="0" t="0" r="0" b="0"/>
                <wp:wrapSquare wrapText="bothSides"/>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657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C6BB6" id="Text Box 16" o:spid="_x0000_s1036" type="#_x0000_t202" style="position:absolute;margin-left:157.9pt;margin-top:791.4pt;width:342.25pt;height:16.6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" o:allowincell="f" stroked="f">
                <v:fill opacity="0"/>
                <v:textbox inset="0,0,0,0">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085485DD" w14:textId="77777777" w:rsidR="009D7A49" w:rsidRDefault="00E70C7C">
      <w:pPr>
        <w:kinsoku w:val="0"/>
        <w:overflowPunct w:val="0"/>
        <w:autoSpaceDE/>
        <w:autoSpaceDN/>
        <w:adjustRightInd/>
        <w:spacing w:before="2" w:line="274" w:lineRule="exact"/>
        <w:textAlignment w:val="baseline"/>
        <w:rPr>
          <w:rFonts w:ascii="Arial" w:hAnsi="Arial" w:cs="Arial"/>
          <w:spacing w:val="-2"/>
          <w:sz w:val="24"/>
          <w:szCs w:val="24"/>
        </w:rPr>
      </w:pPr>
      <w:r>
        <w:rPr>
          <w:rFonts w:ascii="Arial" w:hAnsi="Arial" w:cs="Arial"/>
          <w:spacing w:val="-2"/>
          <w:sz w:val="24"/>
          <w:szCs w:val="24"/>
        </w:rPr>
        <w:t>PART TWO</w:t>
      </w:r>
    </w:p>
    <w:p w14:paraId="2DA03160" w14:textId="77777777" w:rsidR="009D7A49" w:rsidRDefault="009D7A49">
      <w:pPr>
        <w:widowControl/>
        <w:rPr>
          <w:sz w:val="24"/>
          <w:szCs w:val="24"/>
        </w:rPr>
        <w:sectPr w:rsidR="009D7A49">
          <w:headerReference w:type="default" r:id="rId96"/>
          <w:footerReference w:type="default" r:id="rId97"/>
          <w:type w:val="continuous"/>
          <w:pgSz w:w="11909" w:h="16843"/>
          <w:pgMar w:top="720" w:right="8751" w:bottom="287" w:left="1718" w:header="720" w:footer="720" w:gutter="0"/>
          <w:cols w:space="720"/>
          <w:noEndnote/>
        </w:sectPr>
      </w:pPr>
    </w:p>
    <w:p w14:paraId="205977A9" w14:textId="77777777" w:rsidR="009D7A49" w:rsidRDefault="009D7A49">
      <w:pPr>
        <w:widowControl/>
        <w:rPr>
          <w:sz w:val="24"/>
          <w:szCs w:val="24"/>
        </w:rPr>
        <w:sectPr w:rsidR="009D7A49">
          <w:headerReference w:type="default" r:id="rId98"/>
          <w:footerReference w:type="default" r:id="rId99"/>
          <w:pgSz w:w="11909" w:h="16843"/>
          <w:pgMar w:top="720" w:right="8981" w:bottom="287" w:left="1488" w:header="720" w:footer="720" w:gutter="0"/>
          <w:cols w:space="720"/>
          <w:noEndnote/>
        </w:sectPr>
      </w:pPr>
    </w:p>
    <w:p w14:paraId="235058F3"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5</w:t>
      </w:r>
    </w:p>
    <w:p w14:paraId="5C7131DA" w14:textId="77777777" w:rsidR="009D7A49" w:rsidRDefault="00E70C7C">
      <w:pPr>
        <w:kinsoku w:val="0"/>
        <w:overflowPunct w:val="0"/>
        <w:autoSpaceDE/>
        <w:autoSpaceDN/>
        <w:adjustRightInd/>
        <w:spacing w:before="206" w:after="675" w:line="274" w:lineRule="exact"/>
        <w:jc w:val="center"/>
        <w:textAlignment w:val="baseline"/>
        <w:rPr>
          <w:rFonts w:ascii="Arial" w:hAnsi="Arial" w:cs="Arial"/>
          <w:sz w:val="24"/>
          <w:szCs w:val="24"/>
          <w:u w:val="single"/>
        </w:rPr>
      </w:pPr>
      <w:r>
        <w:rPr>
          <w:rFonts w:ascii="Arial" w:hAnsi="Arial" w:cs="Arial"/>
          <w:sz w:val="24"/>
          <w:szCs w:val="24"/>
          <w:u w:val="single"/>
        </w:rPr>
        <w:t>SHARED SERVICES PROVIDED BY USER</w:t>
      </w:r>
    </w:p>
    <w:p w14:paraId="7D924E49" w14:textId="77777777" w:rsidR="009D7A49" w:rsidRDefault="009D7A49">
      <w:pPr>
        <w:widowControl/>
        <w:rPr>
          <w:sz w:val="24"/>
          <w:szCs w:val="24"/>
        </w:rPr>
        <w:sectPr w:rsidR="009D7A49">
          <w:headerReference w:type="default" r:id="rId100"/>
          <w:footerReference w:type="default" r:id="rId101"/>
          <w:type w:val="continuous"/>
          <w:pgSz w:w="11909" w:h="16843"/>
          <w:pgMar w:top="720" w:right="2926" w:bottom="287" w:left="3463" w:header="720" w:footer="720" w:gutter="0"/>
          <w:cols w:space="720"/>
          <w:noEndnote/>
        </w:sectPr>
      </w:pPr>
    </w:p>
    <w:p w14:paraId="70D23B68" w14:textId="02A300D5" w:rsidR="009D7A49" w:rsidRDefault="00E70C7C">
      <w:pPr>
        <w:kinsoku w:val="0"/>
        <w:overflowPunct w:val="0"/>
        <w:autoSpaceDE/>
        <w:autoSpaceDN/>
        <w:adjustRightInd/>
        <w:spacing w:before="2" w:after="1630" w:line="274" w:lineRule="exact"/>
        <w:ind w:left="72"/>
        <w:textAlignment w:val="baseline"/>
        <w:rPr>
          <w:rFonts w:ascii="Arial" w:hAnsi="Arial" w:cs="Arial"/>
          <w:spacing w:val="-3"/>
          <w:sz w:val="24"/>
          <w:szCs w:val="24"/>
        </w:rPr>
      </w:pPr>
      <w:r>
        <w:rPr>
          <w:noProof/>
        </w:rPr>
        <mc:AlternateContent>
          <mc:Choice Requires="wps">
            <w:drawing>
              <wp:anchor distT="0" distB="0" distL="0" distR="0" simplePos="0" relativeHeight="251673600" behindDoc="0" locked="0" layoutInCell="0" allowOverlap="1" wp14:anchorId="0B0CF239" wp14:editId="7B8D9BE8">
                <wp:simplePos x="0" y="0"/>
                <wp:positionH relativeFrom="page">
                  <wp:posOffset>1944370</wp:posOffset>
                </wp:positionH>
                <wp:positionV relativeFrom="page">
                  <wp:posOffset>10050780</wp:posOffset>
                </wp:positionV>
                <wp:extent cx="4407535" cy="210820"/>
                <wp:effectExtent l="0" t="0" r="0" b="0"/>
                <wp:wrapSquare wrapText="bothSides"/>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753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CF239" id="Text Box 17" o:spid="_x0000_s1037" type="#_x0000_t202" style="position:absolute;left:0;text-align:left;margin-left:153.1pt;margin-top:791.4pt;width:347.05pt;height:16.6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" o:allowincell="f" stroked="f">
                <v:fill opacity="0"/>
                <v:textbox inset="0,0,0,0">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4C3DEC68" w14:textId="77777777" w:rsidR="009D7A49" w:rsidRDefault="00E70C7C">
      <w:pPr>
        <w:kinsoku w:val="0"/>
        <w:overflowPunct w:val="0"/>
        <w:autoSpaceDE/>
        <w:autoSpaceDN/>
        <w:adjustRightInd/>
        <w:spacing w:before="2" w:line="274" w:lineRule="exact"/>
        <w:ind w:left="72"/>
        <w:textAlignment w:val="baseline"/>
        <w:rPr>
          <w:rFonts w:ascii="Arial" w:hAnsi="Arial" w:cs="Arial"/>
          <w:spacing w:val="-2"/>
          <w:sz w:val="24"/>
          <w:szCs w:val="24"/>
        </w:rPr>
      </w:pPr>
      <w:r>
        <w:rPr>
          <w:rFonts w:ascii="Arial" w:hAnsi="Arial" w:cs="Arial"/>
          <w:spacing w:val="-2"/>
          <w:sz w:val="24"/>
          <w:szCs w:val="24"/>
        </w:rPr>
        <w:t>PART TWO</w:t>
      </w:r>
    </w:p>
    <w:p w14:paraId="7EA333B6" w14:textId="77777777" w:rsidR="009D7A49" w:rsidRDefault="009D7A49">
      <w:pPr>
        <w:widowControl/>
        <w:rPr>
          <w:sz w:val="24"/>
          <w:szCs w:val="24"/>
        </w:rPr>
        <w:sectPr w:rsidR="009D7A49">
          <w:headerReference w:type="default" r:id="rId102"/>
          <w:footerReference w:type="default" r:id="rId103"/>
          <w:type w:val="continuous"/>
          <w:pgSz w:w="11909" w:h="16843"/>
          <w:pgMar w:top="720" w:right="8847" w:bottom="287" w:left="1622" w:header="720" w:footer="720" w:gutter="0"/>
          <w:cols w:space="720"/>
          <w:noEndnote/>
        </w:sectPr>
      </w:pPr>
    </w:p>
    <w:p w14:paraId="677BDC0E" w14:textId="77777777" w:rsidR="009D7A49" w:rsidRDefault="00E70C7C">
      <w:pPr>
        <w:kinsoku w:val="0"/>
        <w:overflowPunct w:val="0"/>
        <w:autoSpaceDE/>
        <w:autoSpaceDN/>
        <w:adjustRightInd/>
        <w:spacing w:before="442" w:line="234" w:lineRule="exact"/>
        <w:ind w:left="72" w:right="72"/>
        <w:jc w:val="right"/>
        <w:textAlignment w:val="baseline"/>
        <w:rPr>
          <w:rFonts w:ascii="Arial" w:hAnsi="Arial" w:cs="Arial"/>
          <w:b/>
          <w:bCs/>
          <w:sz w:val="24"/>
          <w:szCs w:val="24"/>
        </w:rPr>
      </w:pPr>
      <w:r>
        <w:rPr>
          <w:rFonts w:ascii="Arial" w:hAnsi="Arial" w:cs="Arial"/>
          <w:b/>
          <w:bCs/>
          <w:sz w:val="24"/>
          <w:szCs w:val="24"/>
        </w:rPr>
        <w:lastRenderedPageBreak/>
        <w:t>SCHEDULE 6</w:t>
      </w:r>
    </w:p>
    <w:p w14:paraId="15B5E359" w14:textId="7A79C420" w:rsidR="009D7A49" w:rsidRDefault="00E70C7C">
      <w:pPr>
        <w:kinsoku w:val="0"/>
        <w:overflowPunct w:val="0"/>
        <w:autoSpaceDE/>
        <w:autoSpaceDN/>
        <w:adjustRightInd/>
        <w:spacing w:before="238" w:line="276" w:lineRule="exact"/>
        <w:ind w:left="72"/>
        <w:jc w:val="center"/>
        <w:textAlignment w:val="baseline"/>
        <w:rPr>
          <w:rFonts w:ascii="Arial" w:hAnsi="Arial" w:cs="Arial"/>
          <w:sz w:val="24"/>
          <w:szCs w:val="24"/>
          <w:u w:val="single"/>
        </w:rPr>
      </w:pPr>
      <w:r>
        <w:rPr>
          <w:noProof/>
        </w:rPr>
        <mc:AlternateContent>
          <mc:Choice Requires="wps">
            <w:drawing>
              <wp:anchor distT="0" distB="0" distL="0" distR="0" simplePos="0" relativeHeight="251675648" behindDoc="0" locked="0" layoutInCell="0" allowOverlap="1" wp14:anchorId="624C4AD3" wp14:editId="6B39F3BD">
                <wp:simplePos x="0" y="0"/>
                <wp:positionH relativeFrom="page">
                  <wp:posOffset>3462655</wp:posOffset>
                </wp:positionH>
                <wp:positionV relativeFrom="page">
                  <wp:posOffset>1048385</wp:posOffset>
                </wp:positionV>
                <wp:extent cx="969645" cy="0"/>
                <wp:effectExtent l="0" t="0" r="0" b="0"/>
                <wp:wrapSquare wrapText="bothSides"/>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64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175B6" id="Line 1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2.65pt,82.55pt" to="349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" o:allowincell="f" strokeweight="1.45pt">
                <w10:wrap type="square" anchorx="page" anchory="page"/>
              </v:line>
            </w:pict>
          </mc:Fallback>
        </mc:AlternateContent>
      </w:r>
      <w:r>
        <w:rPr>
          <w:rFonts w:ascii="Arial" w:hAnsi="Arial" w:cs="Arial"/>
          <w:sz w:val="24"/>
          <w:szCs w:val="24"/>
        </w:rPr>
        <w:t xml:space="preserve">Addresses, </w:t>
      </w:r>
      <w:r w:rsidR="00DB3835">
        <w:rPr>
          <w:rFonts w:ascii="Arial" w:hAnsi="Arial" w:cs="Arial"/>
          <w:sz w:val="24"/>
          <w:szCs w:val="24"/>
        </w:rPr>
        <w:t xml:space="preserve">Email Addresses </w:t>
      </w:r>
      <w:proofErr w:type="spellStart"/>
      <w:r>
        <w:rPr>
          <w:rFonts w:ascii="Arial" w:hAnsi="Arial" w:cs="Arial"/>
          <w:sz w:val="24"/>
          <w:szCs w:val="24"/>
        </w:rPr>
        <w:t>etc</w:t>
      </w:r>
      <w:proofErr w:type="spellEnd"/>
      <w:r>
        <w:rPr>
          <w:rFonts w:ascii="Arial" w:hAnsi="Arial" w:cs="Arial"/>
          <w:sz w:val="24"/>
          <w:szCs w:val="24"/>
        </w:rPr>
        <w:t xml:space="preserve"> </w:t>
      </w:r>
      <w:r>
        <w:rPr>
          <w:rFonts w:ascii="Arial" w:hAnsi="Arial" w:cs="Arial"/>
          <w:sz w:val="24"/>
          <w:szCs w:val="24"/>
          <w:u w:val="single"/>
        </w:rPr>
        <w:t>(Clause 19.)</w:t>
      </w:r>
    </w:p>
    <w:p w14:paraId="7DDF9423" w14:textId="77777777" w:rsidR="009D7A49" w:rsidRDefault="00E70C7C">
      <w:pPr>
        <w:kinsoku w:val="0"/>
        <w:overflowPunct w:val="0"/>
        <w:autoSpaceDE/>
        <w:autoSpaceDN/>
        <w:adjustRightInd/>
        <w:spacing w:before="684" w:line="276" w:lineRule="exact"/>
        <w:ind w:left="72"/>
        <w:textAlignment w:val="baseline"/>
        <w:rPr>
          <w:rFonts w:ascii="Arial" w:hAnsi="Arial" w:cs="Arial"/>
          <w:sz w:val="24"/>
          <w:szCs w:val="24"/>
        </w:rPr>
      </w:pPr>
      <w:r>
        <w:rPr>
          <w:rFonts w:ascii="Arial" w:hAnsi="Arial" w:cs="Arial"/>
          <w:sz w:val="24"/>
          <w:szCs w:val="24"/>
        </w:rPr>
        <w:t>[Insert details of Relevant Transmission Licensee]</w:t>
      </w:r>
    </w:p>
    <w:p w14:paraId="0542F582"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74D13A30" w14:textId="2C66042D"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r w:rsidR="003A0EC7">
        <w:rPr>
          <w:rFonts w:ascii="Arial" w:hAnsi="Arial" w:cs="Arial"/>
          <w:sz w:val="24"/>
          <w:szCs w:val="24"/>
        </w:rPr>
        <w:t>Email Address</w:t>
      </w:r>
      <w:r>
        <w:rPr>
          <w:rFonts w:ascii="Arial" w:hAnsi="Arial" w:cs="Arial"/>
          <w:sz w:val="24"/>
          <w:szCs w:val="24"/>
        </w:rPr>
        <w:t>:</w:t>
      </w:r>
    </w:p>
    <w:p w14:paraId="19B24BF6" w14:textId="77777777" w:rsidR="009D7A49" w:rsidRDefault="00E70C7C">
      <w:pPr>
        <w:kinsoku w:val="0"/>
        <w:overflowPunct w:val="0"/>
        <w:autoSpaceDE/>
        <w:autoSpaceDN/>
        <w:adjustRightInd/>
        <w:spacing w:before="444" w:line="276" w:lineRule="exact"/>
        <w:ind w:left="72"/>
        <w:textAlignment w:val="baseline"/>
        <w:rPr>
          <w:rFonts w:ascii="Arial" w:hAnsi="Arial" w:cs="Arial"/>
          <w:spacing w:val="-1"/>
          <w:sz w:val="24"/>
          <w:szCs w:val="24"/>
        </w:rPr>
      </w:pPr>
      <w:r>
        <w:rPr>
          <w:rFonts w:ascii="Arial" w:hAnsi="Arial" w:cs="Arial"/>
          <w:spacing w:val="-1"/>
          <w:sz w:val="24"/>
          <w:szCs w:val="24"/>
        </w:rPr>
        <w:t>[Insert details of User]</w:t>
      </w:r>
    </w:p>
    <w:p w14:paraId="6818CE0B"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1AA5663F" w14:textId="60BAF243"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r w:rsidR="003A0EC7">
        <w:rPr>
          <w:rFonts w:ascii="Arial" w:hAnsi="Arial" w:cs="Arial"/>
          <w:sz w:val="24"/>
          <w:szCs w:val="24"/>
        </w:rPr>
        <w:t>Email Address</w:t>
      </w:r>
      <w:r>
        <w:rPr>
          <w:rFonts w:ascii="Arial" w:hAnsi="Arial" w:cs="Arial"/>
          <w:sz w:val="24"/>
          <w:szCs w:val="24"/>
        </w:rPr>
        <w:t>:</w:t>
      </w:r>
    </w:p>
    <w:p w14:paraId="56504817" w14:textId="77777777" w:rsidR="009D7A49" w:rsidRDefault="009D7A49">
      <w:pPr>
        <w:widowControl/>
        <w:rPr>
          <w:sz w:val="24"/>
          <w:szCs w:val="24"/>
        </w:rPr>
        <w:sectPr w:rsidR="009D7A49">
          <w:headerReference w:type="default" r:id="rId104"/>
          <w:footerReference w:type="default" r:id="rId105"/>
          <w:pgSz w:w="11909" w:h="16843"/>
          <w:pgMar w:top="720" w:right="4800" w:bottom="619" w:left="1589" w:header="720" w:footer="720" w:gutter="0"/>
          <w:cols w:space="720"/>
          <w:noEndnote/>
        </w:sectPr>
      </w:pPr>
    </w:p>
    <w:p w14:paraId="2021B530" w14:textId="77777777" w:rsidR="009D7A49" w:rsidRDefault="009D7A49">
      <w:pPr>
        <w:widowControl/>
        <w:rPr>
          <w:sz w:val="24"/>
          <w:szCs w:val="24"/>
        </w:rPr>
        <w:sectPr w:rsidR="009D7A49">
          <w:headerReference w:type="default" r:id="rId106"/>
          <w:footerReference w:type="default" r:id="rId107"/>
          <w:pgSz w:w="11909" w:h="16843"/>
          <w:pgMar w:top="720" w:right="9115" w:bottom="619" w:left="1714"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5434"/>
        <w:gridCol w:w="746"/>
      </w:tblGrid>
      <w:tr w:rsidR="009D7A49" w14:paraId="06A4ABF9" w14:textId="77777777">
        <w:trPr>
          <w:trHeight w:hRule="exact" w:val="610"/>
        </w:trPr>
        <w:tc>
          <w:tcPr>
            <w:tcW w:w="5434" w:type="dxa"/>
            <w:tcBorders>
              <w:top w:val="nil"/>
              <w:left w:val="nil"/>
              <w:bottom w:val="nil"/>
              <w:right w:val="nil"/>
            </w:tcBorders>
            <w:vAlign w:val="bottom"/>
          </w:tcPr>
          <w:p w14:paraId="4830BA38" w14:textId="77777777" w:rsidR="009D7A49" w:rsidRDefault="00E70C7C">
            <w:pPr>
              <w:kinsoku w:val="0"/>
              <w:overflowPunct w:val="0"/>
              <w:autoSpaceDE/>
              <w:autoSpaceDN/>
              <w:adjustRightInd/>
              <w:spacing w:before="370"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1064D0A3" w14:textId="77777777" w:rsidR="009D7A49" w:rsidRDefault="00E70C7C">
            <w:pPr>
              <w:kinsoku w:val="0"/>
              <w:overflowPunct w:val="0"/>
              <w:autoSpaceDE/>
              <w:autoSpaceDN/>
              <w:adjustRightInd/>
              <w:spacing w:before="370"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F8A3A6F" w14:textId="77777777">
        <w:trPr>
          <w:trHeight w:hRule="exact" w:val="254"/>
        </w:trPr>
        <w:tc>
          <w:tcPr>
            <w:tcW w:w="5434" w:type="dxa"/>
            <w:tcBorders>
              <w:top w:val="nil"/>
              <w:left w:val="nil"/>
              <w:bottom w:val="nil"/>
              <w:right w:val="nil"/>
            </w:tcBorders>
          </w:tcPr>
          <w:p w14:paraId="7666301E" w14:textId="77777777" w:rsidR="009D7A49" w:rsidRDefault="009D7A49">
            <w:pPr>
              <w:kinsoku w:val="0"/>
              <w:overflowPunct w:val="0"/>
              <w:autoSpaceDE/>
              <w:autoSpaceDN/>
              <w:adjustRightInd/>
              <w:textAlignment w:val="baseline"/>
              <w:rPr>
                <w:rFonts w:ascii="Arial" w:hAnsi="Arial" w:cs="Arial"/>
                <w:sz w:val="24"/>
                <w:szCs w:val="24"/>
              </w:rPr>
            </w:pPr>
          </w:p>
        </w:tc>
        <w:tc>
          <w:tcPr>
            <w:tcW w:w="746" w:type="dxa"/>
            <w:tcBorders>
              <w:top w:val="nil"/>
              <w:left w:val="nil"/>
              <w:bottom w:val="nil"/>
              <w:right w:val="nil"/>
            </w:tcBorders>
            <w:vAlign w:val="center"/>
          </w:tcPr>
          <w:p w14:paraId="4950E5BC" w14:textId="77777777" w:rsidR="009D7A49" w:rsidRDefault="00E70C7C">
            <w:pPr>
              <w:kinsoku w:val="0"/>
              <w:overflowPunct w:val="0"/>
              <w:autoSpaceDE/>
              <w:autoSpaceDN/>
              <w:adjustRightInd/>
              <w:spacing w:after="7"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35EA7035" w14:textId="77777777">
        <w:trPr>
          <w:trHeight w:hRule="exact" w:val="226"/>
        </w:trPr>
        <w:tc>
          <w:tcPr>
            <w:tcW w:w="5434" w:type="dxa"/>
            <w:tcBorders>
              <w:top w:val="nil"/>
              <w:left w:val="nil"/>
              <w:bottom w:val="nil"/>
              <w:right w:val="nil"/>
            </w:tcBorders>
            <w:vAlign w:val="center"/>
          </w:tcPr>
          <w:p w14:paraId="34F085B3" w14:textId="77777777" w:rsidR="009D7A49" w:rsidRDefault="00E70C7C">
            <w:pPr>
              <w:kinsoku w:val="0"/>
              <w:overflowPunct w:val="0"/>
              <w:autoSpaceDE/>
              <w:autoSpaceDN/>
              <w:adjustRightInd/>
              <w:spacing w:line="216" w:lineRule="exact"/>
              <w:ind w:left="240"/>
              <w:textAlignment w:val="baseline"/>
              <w:rPr>
                <w:rFonts w:ascii="Arial" w:hAnsi="Arial" w:cs="Arial"/>
                <w:b/>
                <w:bCs/>
                <w:sz w:val="24"/>
                <w:szCs w:val="24"/>
              </w:rPr>
            </w:pPr>
            <w:r>
              <w:rPr>
                <w:rFonts w:ascii="Arial" w:hAnsi="Arial" w:cs="Arial"/>
                <w:b/>
                <w:bCs/>
                <w:sz w:val="24"/>
                <w:szCs w:val="24"/>
              </w:rPr>
              <w:t>[RELEVANT TRANSMISSION LICENSEE]</w:t>
            </w:r>
          </w:p>
        </w:tc>
        <w:tc>
          <w:tcPr>
            <w:tcW w:w="746" w:type="dxa"/>
            <w:tcBorders>
              <w:top w:val="nil"/>
              <w:left w:val="nil"/>
              <w:bottom w:val="nil"/>
              <w:right w:val="nil"/>
            </w:tcBorders>
            <w:vAlign w:val="center"/>
          </w:tcPr>
          <w:p w14:paraId="0A45E18C" w14:textId="77777777" w:rsidR="009D7A49" w:rsidRDefault="00E70C7C">
            <w:pPr>
              <w:kinsoku w:val="0"/>
              <w:overflowPunct w:val="0"/>
              <w:autoSpaceDE/>
              <w:autoSpaceDN/>
              <w:adjustRightInd/>
              <w:spacing w:line="216" w:lineRule="exact"/>
              <w:ind w:right="108"/>
              <w:jc w:val="right"/>
              <w:textAlignment w:val="baseline"/>
              <w:rPr>
                <w:rFonts w:ascii="Arial" w:hAnsi="Arial" w:cs="Arial"/>
                <w:sz w:val="24"/>
                <w:szCs w:val="24"/>
              </w:rPr>
            </w:pPr>
            <w:r>
              <w:rPr>
                <w:rFonts w:ascii="Arial" w:hAnsi="Arial" w:cs="Arial"/>
                <w:sz w:val="24"/>
                <w:szCs w:val="24"/>
              </w:rPr>
              <w:t>)</w:t>
            </w:r>
          </w:p>
        </w:tc>
      </w:tr>
      <w:tr w:rsidR="009D7A49" w14:paraId="5DDEE19C" w14:textId="77777777">
        <w:trPr>
          <w:trHeight w:hRule="exact" w:val="816"/>
        </w:trPr>
        <w:tc>
          <w:tcPr>
            <w:tcW w:w="5434" w:type="dxa"/>
            <w:tcBorders>
              <w:top w:val="nil"/>
              <w:left w:val="nil"/>
              <w:bottom w:val="nil"/>
              <w:right w:val="nil"/>
            </w:tcBorders>
          </w:tcPr>
          <w:p w14:paraId="7DDF6B81" w14:textId="77777777" w:rsidR="009D7A49" w:rsidRDefault="00E70C7C">
            <w:pPr>
              <w:kinsoku w:val="0"/>
              <w:overflowPunct w:val="0"/>
              <w:autoSpaceDE/>
              <w:autoSpaceDN/>
              <w:adjustRightInd/>
              <w:spacing w:after="563" w:line="240" w:lineRule="exact"/>
              <w:ind w:left="240"/>
              <w:textAlignment w:val="baseline"/>
              <w:rPr>
                <w:rFonts w:ascii="Arial" w:hAnsi="Arial" w:cs="Arial"/>
                <w:sz w:val="24"/>
                <w:szCs w:val="24"/>
              </w:rPr>
            </w:pPr>
            <w:r>
              <w:rPr>
                <w:rFonts w:ascii="Arial" w:hAnsi="Arial" w:cs="Arial"/>
                <w:sz w:val="24"/>
                <w:szCs w:val="24"/>
              </w:rPr>
              <w:t xml:space="preserve">was hereunto affixed in the presence </w:t>
            </w:r>
            <w:proofErr w:type="gramStart"/>
            <w:r>
              <w:rPr>
                <w:rFonts w:ascii="Arial" w:hAnsi="Arial" w:cs="Arial"/>
                <w:sz w:val="24"/>
                <w:szCs w:val="24"/>
              </w:rPr>
              <w:t>of:-</w:t>
            </w:r>
            <w:proofErr w:type="gramEnd"/>
          </w:p>
        </w:tc>
        <w:tc>
          <w:tcPr>
            <w:tcW w:w="746" w:type="dxa"/>
            <w:tcBorders>
              <w:top w:val="nil"/>
              <w:left w:val="nil"/>
              <w:bottom w:val="nil"/>
              <w:right w:val="nil"/>
            </w:tcBorders>
          </w:tcPr>
          <w:p w14:paraId="7F2C3449" w14:textId="77777777" w:rsidR="009D7A49" w:rsidRDefault="00E70C7C">
            <w:pPr>
              <w:kinsoku w:val="0"/>
              <w:overflowPunct w:val="0"/>
              <w:autoSpaceDE/>
              <w:autoSpaceDN/>
              <w:adjustRightInd/>
              <w:spacing w:after="563"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67BF37FA" w14:textId="77777777">
        <w:trPr>
          <w:trHeight w:hRule="exact" w:val="864"/>
        </w:trPr>
        <w:tc>
          <w:tcPr>
            <w:tcW w:w="5434" w:type="dxa"/>
            <w:tcBorders>
              <w:top w:val="nil"/>
              <w:left w:val="nil"/>
              <w:bottom w:val="nil"/>
              <w:right w:val="nil"/>
            </w:tcBorders>
            <w:vAlign w:val="bottom"/>
          </w:tcPr>
          <w:p w14:paraId="4A81F8B6" w14:textId="77777777" w:rsidR="009D7A49" w:rsidRDefault="00E70C7C">
            <w:pPr>
              <w:kinsoku w:val="0"/>
              <w:overflowPunct w:val="0"/>
              <w:autoSpaceDE/>
              <w:autoSpaceDN/>
              <w:adjustRightInd/>
              <w:spacing w:before="624"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772F2C30" w14:textId="77777777" w:rsidR="009D7A49" w:rsidRDefault="00E70C7C">
            <w:pPr>
              <w:kinsoku w:val="0"/>
              <w:overflowPunct w:val="0"/>
              <w:autoSpaceDE/>
              <w:autoSpaceDN/>
              <w:adjustRightInd/>
              <w:spacing w:before="624"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C26E5AD" w14:textId="77777777">
        <w:trPr>
          <w:trHeight w:hRule="exact" w:val="248"/>
        </w:trPr>
        <w:tc>
          <w:tcPr>
            <w:tcW w:w="5434" w:type="dxa"/>
            <w:tcBorders>
              <w:top w:val="nil"/>
              <w:left w:val="nil"/>
              <w:bottom w:val="nil"/>
              <w:right w:val="nil"/>
            </w:tcBorders>
            <w:vAlign w:val="center"/>
          </w:tcPr>
          <w:p w14:paraId="2DD36C7B" w14:textId="77777777" w:rsidR="009D7A49" w:rsidRDefault="00E70C7C">
            <w:pPr>
              <w:tabs>
                <w:tab w:val="left" w:pos="2952"/>
              </w:tabs>
              <w:kinsoku w:val="0"/>
              <w:overflowPunct w:val="0"/>
              <w:autoSpaceDE/>
              <w:autoSpaceDN/>
              <w:adjustRightInd/>
              <w:spacing w:line="239" w:lineRule="exact"/>
              <w:ind w:left="240"/>
              <w:textAlignment w:val="baseline"/>
              <w:rPr>
                <w:rFonts w:ascii="Arial" w:hAnsi="Arial" w:cs="Arial"/>
                <w:b/>
                <w:bCs/>
                <w:sz w:val="24"/>
                <w:szCs w:val="24"/>
              </w:rPr>
            </w:pPr>
            <w:r>
              <w:rPr>
                <w:rFonts w:ascii="Arial" w:hAnsi="Arial" w:cs="Arial"/>
                <w:b/>
                <w:bCs/>
                <w:sz w:val="24"/>
                <w:szCs w:val="24"/>
              </w:rPr>
              <w:t>[</w:t>
            </w:r>
            <w:r>
              <w:rPr>
                <w:rFonts w:ascii="Arial" w:hAnsi="Arial" w:cs="Arial"/>
                <w:b/>
                <w:bCs/>
                <w:sz w:val="24"/>
                <w:szCs w:val="24"/>
              </w:rPr>
              <w:tab/>
              <w:t>]</w:t>
            </w:r>
          </w:p>
        </w:tc>
        <w:tc>
          <w:tcPr>
            <w:tcW w:w="746" w:type="dxa"/>
            <w:tcBorders>
              <w:top w:val="nil"/>
              <w:left w:val="nil"/>
              <w:bottom w:val="nil"/>
              <w:right w:val="nil"/>
            </w:tcBorders>
            <w:vAlign w:val="center"/>
          </w:tcPr>
          <w:p w14:paraId="22F56B6C" w14:textId="77777777" w:rsidR="009D7A49" w:rsidRDefault="00E70C7C">
            <w:pPr>
              <w:kinsoku w:val="0"/>
              <w:overflowPunct w:val="0"/>
              <w:autoSpaceDE/>
              <w:autoSpaceDN/>
              <w:adjustRightInd/>
              <w:spacing w:line="232" w:lineRule="exact"/>
              <w:ind w:right="108"/>
              <w:jc w:val="right"/>
              <w:textAlignment w:val="baseline"/>
              <w:rPr>
                <w:rFonts w:ascii="Arial" w:hAnsi="Arial" w:cs="Arial"/>
                <w:sz w:val="24"/>
                <w:szCs w:val="24"/>
              </w:rPr>
            </w:pPr>
            <w:r>
              <w:rPr>
                <w:rFonts w:ascii="Arial" w:hAnsi="Arial" w:cs="Arial"/>
                <w:sz w:val="24"/>
                <w:szCs w:val="24"/>
              </w:rPr>
              <w:t>)</w:t>
            </w:r>
          </w:p>
        </w:tc>
      </w:tr>
    </w:tbl>
    <w:p w14:paraId="3B45F6B7" w14:textId="77777777" w:rsidR="009D7A49" w:rsidRDefault="00E70C7C">
      <w:pPr>
        <w:tabs>
          <w:tab w:val="right" w:pos="6048"/>
        </w:tabs>
        <w:kinsoku w:val="0"/>
        <w:overflowPunct w:val="0"/>
        <w:autoSpaceDE/>
        <w:autoSpaceDN/>
        <w:adjustRightInd/>
        <w:spacing w:after="3554" w:line="239" w:lineRule="exact"/>
        <w:ind w:left="216"/>
        <w:textAlignment w:val="baseline"/>
        <w:rPr>
          <w:rFonts w:ascii="Arial" w:hAnsi="Arial" w:cs="Arial"/>
          <w:sz w:val="24"/>
          <w:szCs w:val="24"/>
        </w:rPr>
      </w:pPr>
      <w:r>
        <w:rPr>
          <w:rFonts w:ascii="Arial" w:hAnsi="Arial" w:cs="Arial"/>
          <w:sz w:val="24"/>
          <w:szCs w:val="24"/>
        </w:rPr>
        <w:t xml:space="preserve">was hereunto affixed in the presence </w:t>
      </w:r>
      <w:proofErr w:type="gramStart"/>
      <w:r>
        <w:rPr>
          <w:rFonts w:ascii="Arial" w:hAnsi="Arial" w:cs="Arial"/>
          <w:sz w:val="24"/>
          <w:szCs w:val="24"/>
        </w:rPr>
        <w:t>of:-</w:t>
      </w:r>
      <w:proofErr w:type="gramEnd"/>
      <w:r>
        <w:rPr>
          <w:rFonts w:ascii="Arial" w:hAnsi="Arial" w:cs="Arial"/>
          <w:sz w:val="24"/>
          <w:szCs w:val="24"/>
        </w:rPr>
        <w:tab/>
        <w:t>)</w:t>
      </w:r>
    </w:p>
    <w:p w14:paraId="06168E4B" w14:textId="77777777" w:rsidR="009D7A49" w:rsidRDefault="009D7A49">
      <w:pPr>
        <w:widowControl/>
        <w:rPr>
          <w:sz w:val="24"/>
          <w:szCs w:val="24"/>
        </w:rPr>
        <w:sectPr w:rsidR="009D7A49">
          <w:headerReference w:type="default" r:id="rId108"/>
          <w:footerReference w:type="default" r:id="rId109"/>
          <w:type w:val="continuous"/>
          <w:pgSz w:w="11909" w:h="16843"/>
          <w:pgMar w:top="720" w:right="4265" w:bottom="619" w:left="1464" w:header="720" w:footer="720" w:gutter="0"/>
          <w:cols w:space="720"/>
          <w:noEndnote/>
        </w:sectPr>
      </w:pPr>
    </w:p>
    <w:p w14:paraId="2A5D957C" w14:textId="65CE93C3" w:rsidR="009D7A49" w:rsidRDefault="00E70C7C">
      <w:pPr>
        <w:kinsoku w:val="0"/>
        <w:overflowPunct w:val="0"/>
        <w:autoSpaceDE/>
        <w:autoSpaceDN/>
        <w:adjustRightInd/>
        <w:spacing w:before="2" w:line="281" w:lineRule="exact"/>
        <w:jc w:val="center"/>
        <w:textAlignment w:val="baseline"/>
        <w:rPr>
          <w:rFonts w:ascii="Arial" w:hAnsi="Arial" w:cs="Arial"/>
          <w:b/>
          <w:bCs/>
          <w:sz w:val="24"/>
          <w:szCs w:val="24"/>
        </w:rPr>
      </w:pPr>
      <w:r>
        <w:rPr>
          <w:noProof/>
        </w:rPr>
        <mc:AlternateContent>
          <mc:Choice Requires="wps">
            <w:drawing>
              <wp:anchor distT="0" distB="0" distL="0" distR="0" simplePos="0" relativeHeight="251676672" behindDoc="0" locked="0" layoutInCell="0" allowOverlap="1" wp14:anchorId="23DF5BEB" wp14:editId="1A4BB795">
                <wp:simplePos x="0" y="0"/>
                <wp:positionH relativeFrom="page">
                  <wp:posOffset>929640</wp:posOffset>
                </wp:positionH>
                <wp:positionV relativeFrom="page">
                  <wp:posOffset>10050780</wp:posOffset>
                </wp:positionV>
                <wp:extent cx="5422265" cy="199390"/>
                <wp:effectExtent l="0" t="0" r="0" b="0"/>
                <wp:wrapSquare wrapText="bothSides"/>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5BEB" id="Text Box 20" o:spid="_x0000_s1038" type="#_x0000_t202" style="position:absolute;left:0;text-align:left;margin-left:73.2pt;margin-top:791.4pt;width:426.95pt;height:15.7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" o:allowincell="f" stroked="f">
                <v:fill opacity="0"/>
                <v:textbox inset="0,0,0,0">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rPr>
        <w:t>END OF SECTION O PART I C</w:t>
      </w:r>
    </w:p>
    <w:sectPr w:rsidR="009D7A49">
      <w:headerReference w:type="default" r:id="rId110"/>
      <w:footerReference w:type="default" r:id="rId111"/>
      <w:type w:val="continuous"/>
      <w:pgSz w:w="11909" w:h="16843"/>
      <w:pgMar w:top="720" w:right="3187" w:bottom="619" w:left="320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785E" w14:textId="77777777" w:rsidR="00491A9E" w:rsidRDefault="00491A9E" w:rsidP="00D61CD0">
      <w:r>
        <w:separator/>
      </w:r>
    </w:p>
  </w:endnote>
  <w:endnote w:type="continuationSeparator" w:id="0">
    <w:p w14:paraId="151FF257" w14:textId="77777777" w:rsidR="00491A9E" w:rsidRDefault="00491A9E" w:rsidP="00D6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549198"/>
      <w:docPartObj>
        <w:docPartGallery w:val="Page Numbers (Bottom of Page)"/>
        <w:docPartUnique/>
      </w:docPartObj>
    </w:sdtPr>
    <w:sdtEndPr>
      <w:rPr>
        <w:rFonts w:ascii="Arial" w:hAnsi="Arial" w:cs="Arial"/>
        <w:noProof/>
      </w:rPr>
    </w:sdtEndPr>
    <w:sdtContent>
      <w:p w14:paraId="7E110F58" w14:textId="5CE7ACDB" w:rsidR="00B737A1" w:rsidRPr="00B737A1" w:rsidRDefault="00B737A1">
        <w:pPr>
          <w:pStyle w:val="Footer"/>
          <w:jc w:val="center"/>
          <w:rPr>
            <w:rFonts w:ascii="Arial" w:hAnsi="Arial" w:cs="Arial"/>
          </w:rPr>
        </w:pPr>
        <w:r w:rsidRPr="00B737A1">
          <w:rPr>
            <w:rFonts w:ascii="Arial" w:hAnsi="Arial" w:cs="Arial"/>
          </w:rPr>
          <w:fldChar w:fldCharType="begin"/>
        </w:r>
        <w:r w:rsidRPr="00B737A1">
          <w:rPr>
            <w:rFonts w:ascii="Arial" w:hAnsi="Arial" w:cs="Arial"/>
          </w:rPr>
          <w:instrText xml:space="preserve"> PAGE   \* MERGEFORMAT </w:instrText>
        </w:r>
        <w:r w:rsidRPr="00B737A1">
          <w:rPr>
            <w:rFonts w:ascii="Arial" w:hAnsi="Arial" w:cs="Arial"/>
          </w:rPr>
          <w:fldChar w:fldCharType="separate"/>
        </w:r>
        <w:r w:rsidRPr="00B737A1">
          <w:rPr>
            <w:rFonts w:ascii="Arial" w:hAnsi="Arial" w:cs="Arial"/>
            <w:noProof/>
          </w:rPr>
          <w:t>2</w:t>
        </w:r>
        <w:r w:rsidRPr="00B737A1">
          <w:rPr>
            <w:rFonts w:ascii="Arial" w:hAnsi="Arial" w:cs="Arial"/>
            <w:noProof/>
          </w:rPr>
          <w:fldChar w:fldCharType="end"/>
        </w:r>
      </w:p>
    </w:sdtContent>
  </w:sdt>
  <w:p w14:paraId="7B84A195" w14:textId="492E5F16" w:rsidR="00F92637" w:rsidRDefault="00DB3D28" w:rsidP="00B737A1">
    <w:pPr>
      <w:pStyle w:val="Footer"/>
      <w:jc w:val="right"/>
    </w:pPr>
    <w:r>
      <w:t>V</w:t>
    </w:r>
    <w:proofErr w:type="gramStart"/>
    <w:r>
      <w:t>6.[  ]</w:t>
    </w:r>
    <w:proofErr w:type="gramEnd"/>
    <w:r>
      <w:t xml:space="preserve"> [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C5D8E88" w14:textId="77777777" w:rsidTr="00711612">
      <w:trPr>
        <w:trHeight w:val="300"/>
      </w:trPr>
      <w:tc>
        <w:tcPr>
          <w:tcW w:w="2880" w:type="dxa"/>
        </w:tcPr>
        <w:p w14:paraId="4FA48671" w14:textId="30D5CAA6" w:rsidR="4C7CF673" w:rsidRDefault="4C7CF673" w:rsidP="00711612">
          <w:pPr>
            <w:pStyle w:val="Header"/>
            <w:ind w:left="-115"/>
          </w:pPr>
        </w:p>
      </w:tc>
      <w:tc>
        <w:tcPr>
          <w:tcW w:w="2880" w:type="dxa"/>
        </w:tcPr>
        <w:p w14:paraId="0B17D0D5" w14:textId="115A2D98" w:rsidR="4C7CF673" w:rsidRDefault="4C7CF673" w:rsidP="00711612">
          <w:pPr>
            <w:pStyle w:val="Header"/>
            <w:jc w:val="center"/>
          </w:pPr>
        </w:p>
      </w:tc>
      <w:tc>
        <w:tcPr>
          <w:tcW w:w="2880" w:type="dxa"/>
        </w:tcPr>
        <w:p w14:paraId="3EF5CF12" w14:textId="1E65330C" w:rsidR="4C7CF673" w:rsidRDefault="4C7CF673" w:rsidP="00711612">
          <w:pPr>
            <w:pStyle w:val="Header"/>
            <w:ind w:right="-115"/>
            <w:jc w:val="right"/>
          </w:pPr>
        </w:p>
      </w:tc>
    </w:tr>
  </w:tbl>
  <w:p w14:paraId="03F43D65" w14:textId="72289CBC" w:rsidR="4C7CF673" w:rsidRDefault="4C7CF673" w:rsidP="0071161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5A6C3F" w14:textId="77777777" w:rsidTr="00711612">
      <w:trPr>
        <w:trHeight w:val="300"/>
      </w:trPr>
      <w:tc>
        <w:tcPr>
          <w:tcW w:w="2880" w:type="dxa"/>
        </w:tcPr>
        <w:p w14:paraId="3D7224A9" w14:textId="06A07968" w:rsidR="4C7CF673" w:rsidRDefault="4C7CF673" w:rsidP="00711612">
          <w:pPr>
            <w:pStyle w:val="Header"/>
            <w:ind w:left="-115"/>
          </w:pPr>
        </w:p>
      </w:tc>
      <w:tc>
        <w:tcPr>
          <w:tcW w:w="2880" w:type="dxa"/>
        </w:tcPr>
        <w:p w14:paraId="5C4D9985" w14:textId="10C5B4AA" w:rsidR="4C7CF673" w:rsidRDefault="4C7CF673" w:rsidP="00711612">
          <w:pPr>
            <w:pStyle w:val="Header"/>
            <w:jc w:val="center"/>
          </w:pPr>
        </w:p>
      </w:tc>
      <w:tc>
        <w:tcPr>
          <w:tcW w:w="2880" w:type="dxa"/>
        </w:tcPr>
        <w:p w14:paraId="044A1BE0" w14:textId="4239B77B" w:rsidR="4C7CF673" w:rsidRDefault="4C7CF673" w:rsidP="00711612">
          <w:pPr>
            <w:pStyle w:val="Header"/>
            <w:ind w:right="-115"/>
            <w:jc w:val="right"/>
          </w:pPr>
        </w:p>
      </w:tc>
    </w:tr>
  </w:tbl>
  <w:p w14:paraId="0C37C0D5" w14:textId="501670F0" w:rsidR="4C7CF673" w:rsidRDefault="4C7CF673" w:rsidP="0071161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560F432" w14:textId="77777777" w:rsidTr="00711612">
      <w:trPr>
        <w:trHeight w:val="300"/>
      </w:trPr>
      <w:tc>
        <w:tcPr>
          <w:tcW w:w="1645" w:type="dxa"/>
        </w:tcPr>
        <w:p w14:paraId="6667DAE4" w14:textId="79689714" w:rsidR="4C7CF673" w:rsidRDefault="4C7CF673" w:rsidP="00711612">
          <w:pPr>
            <w:pStyle w:val="Header"/>
            <w:ind w:left="-115"/>
          </w:pPr>
        </w:p>
      </w:tc>
      <w:tc>
        <w:tcPr>
          <w:tcW w:w="1645" w:type="dxa"/>
        </w:tcPr>
        <w:p w14:paraId="4F1B8DCE" w14:textId="36F77A51" w:rsidR="4C7CF673" w:rsidRDefault="4C7CF673" w:rsidP="00711612">
          <w:pPr>
            <w:pStyle w:val="Header"/>
            <w:jc w:val="center"/>
          </w:pPr>
        </w:p>
      </w:tc>
      <w:tc>
        <w:tcPr>
          <w:tcW w:w="1645" w:type="dxa"/>
        </w:tcPr>
        <w:p w14:paraId="0EAD99F0" w14:textId="063E578F" w:rsidR="4C7CF673" w:rsidRDefault="4C7CF673" w:rsidP="00711612">
          <w:pPr>
            <w:pStyle w:val="Header"/>
            <w:ind w:right="-115"/>
            <w:jc w:val="right"/>
          </w:pPr>
        </w:p>
      </w:tc>
    </w:tr>
  </w:tbl>
  <w:p w14:paraId="3E5ACE26" w14:textId="1C0DA312" w:rsidR="4C7CF673" w:rsidRDefault="4C7CF673" w:rsidP="0071161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16078C4" w14:textId="77777777" w:rsidTr="00711612">
      <w:trPr>
        <w:trHeight w:val="300"/>
      </w:trPr>
      <w:tc>
        <w:tcPr>
          <w:tcW w:w="2880" w:type="dxa"/>
        </w:tcPr>
        <w:p w14:paraId="3C09AD79" w14:textId="5FEAC445" w:rsidR="4C7CF673" w:rsidRDefault="4C7CF673" w:rsidP="00711612">
          <w:pPr>
            <w:pStyle w:val="Header"/>
            <w:ind w:left="-115"/>
          </w:pPr>
        </w:p>
      </w:tc>
      <w:tc>
        <w:tcPr>
          <w:tcW w:w="2880" w:type="dxa"/>
        </w:tcPr>
        <w:p w14:paraId="484FB14F" w14:textId="550DBE5A" w:rsidR="4C7CF673" w:rsidRDefault="4C7CF673" w:rsidP="00711612">
          <w:pPr>
            <w:pStyle w:val="Header"/>
            <w:jc w:val="center"/>
          </w:pPr>
        </w:p>
      </w:tc>
      <w:tc>
        <w:tcPr>
          <w:tcW w:w="2880" w:type="dxa"/>
        </w:tcPr>
        <w:p w14:paraId="1BAA277E" w14:textId="47D0EE59" w:rsidR="4C7CF673" w:rsidRDefault="4C7CF673" w:rsidP="00711612">
          <w:pPr>
            <w:pStyle w:val="Header"/>
            <w:ind w:right="-115"/>
            <w:jc w:val="right"/>
          </w:pPr>
        </w:p>
      </w:tc>
    </w:tr>
  </w:tbl>
  <w:p w14:paraId="0FD057EF" w14:textId="578896CE" w:rsidR="4C7CF673" w:rsidRDefault="4C7CF673" w:rsidP="0071161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D15F858" w14:textId="77777777" w:rsidTr="00711612">
      <w:trPr>
        <w:trHeight w:val="300"/>
      </w:trPr>
      <w:tc>
        <w:tcPr>
          <w:tcW w:w="1645" w:type="dxa"/>
        </w:tcPr>
        <w:p w14:paraId="751E5A39" w14:textId="050BB0DA" w:rsidR="4C7CF673" w:rsidRDefault="4C7CF673" w:rsidP="00711612">
          <w:pPr>
            <w:pStyle w:val="Header"/>
            <w:ind w:left="-115"/>
          </w:pPr>
        </w:p>
      </w:tc>
      <w:tc>
        <w:tcPr>
          <w:tcW w:w="1645" w:type="dxa"/>
        </w:tcPr>
        <w:p w14:paraId="7F90356E" w14:textId="79A59697" w:rsidR="4C7CF673" w:rsidRDefault="4C7CF673" w:rsidP="00711612">
          <w:pPr>
            <w:pStyle w:val="Header"/>
            <w:jc w:val="center"/>
          </w:pPr>
        </w:p>
      </w:tc>
      <w:tc>
        <w:tcPr>
          <w:tcW w:w="1645" w:type="dxa"/>
        </w:tcPr>
        <w:p w14:paraId="5A19B411" w14:textId="7E55531E" w:rsidR="4C7CF673" w:rsidRDefault="4C7CF673" w:rsidP="00711612">
          <w:pPr>
            <w:pStyle w:val="Header"/>
            <w:ind w:right="-115"/>
            <w:jc w:val="right"/>
          </w:pPr>
        </w:p>
      </w:tc>
    </w:tr>
  </w:tbl>
  <w:p w14:paraId="0CC8AB31" w14:textId="2573E465" w:rsidR="4C7CF673" w:rsidRDefault="4C7CF673" w:rsidP="0071161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CEAF4A4" w14:textId="77777777" w:rsidTr="00711612">
      <w:trPr>
        <w:trHeight w:val="300"/>
      </w:trPr>
      <w:tc>
        <w:tcPr>
          <w:tcW w:w="2880" w:type="dxa"/>
        </w:tcPr>
        <w:p w14:paraId="5ADEC187" w14:textId="13E5E1EC" w:rsidR="4C7CF673" w:rsidRDefault="4C7CF673" w:rsidP="00711612">
          <w:pPr>
            <w:pStyle w:val="Header"/>
            <w:ind w:left="-115"/>
          </w:pPr>
        </w:p>
      </w:tc>
      <w:tc>
        <w:tcPr>
          <w:tcW w:w="2880" w:type="dxa"/>
        </w:tcPr>
        <w:p w14:paraId="3F79917D" w14:textId="570A70F5" w:rsidR="4C7CF673" w:rsidRDefault="4C7CF673" w:rsidP="00711612">
          <w:pPr>
            <w:pStyle w:val="Header"/>
            <w:jc w:val="center"/>
          </w:pPr>
        </w:p>
      </w:tc>
      <w:tc>
        <w:tcPr>
          <w:tcW w:w="2880" w:type="dxa"/>
        </w:tcPr>
        <w:p w14:paraId="2A6AE9B7" w14:textId="28ACCA48" w:rsidR="4C7CF673" w:rsidRDefault="4C7CF673" w:rsidP="00711612">
          <w:pPr>
            <w:pStyle w:val="Header"/>
            <w:ind w:right="-115"/>
            <w:jc w:val="right"/>
          </w:pPr>
        </w:p>
      </w:tc>
    </w:tr>
  </w:tbl>
  <w:p w14:paraId="26DC4F56" w14:textId="743997EC" w:rsidR="4C7CF673" w:rsidRDefault="4C7CF673" w:rsidP="0071161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0906927C" w14:textId="77777777" w:rsidTr="00711612">
      <w:trPr>
        <w:trHeight w:val="300"/>
      </w:trPr>
      <w:tc>
        <w:tcPr>
          <w:tcW w:w="1645" w:type="dxa"/>
        </w:tcPr>
        <w:p w14:paraId="37798710" w14:textId="1501F957" w:rsidR="4C7CF673" w:rsidRDefault="4C7CF673" w:rsidP="00711612">
          <w:pPr>
            <w:pStyle w:val="Header"/>
            <w:ind w:left="-115"/>
          </w:pPr>
        </w:p>
      </w:tc>
      <w:tc>
        <w:tcPr>
          <w:tcW w:w="1645" w:type="dxa"/>
        </w:tcPr>
        <w:p w14:paraId="1F436E0E" w14:textId="4D512ABD" w:rsidR="4C7CF673" w:rsidRDefault="4C7CF673" w:rsidP="00711612">
          <w:pPr>
            <w:pStyle w:val="Header"/>
            <w:jc w:val="center"/>
          </w:pPr>
        </w:p>
      </w:tc>
      <w:tc>
        <w:tcPr>
          <w:tcW w:w="1645" w:type="dxa"/>
        </w:tcPr>
        <w:p w14:paraId="40D4643D" w14:textId="372B14C8" w:rsidR="4C7CF673" w:rsidRDefault="4C7CF673" w:rsidP="00711612">
          <w:pPr>
            <w:pStyle w:val="Header"/>
            <w:ind w:right="-115"/>
            <w:jc w:val="right"/>
          </w:pPr>
        </w:p>
      </w:tc>
    </w:tr>
  </w:tbl>
  <w:p w14:paraId="51DAA7B8" w14:textId="70B08137" w:rsidR="4C7CF673" w:rsidRDefault="4C7CF673" w:rsidP="0071161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D57BED0" w14:textId="77777777" w:rsidTr="00711612">
      <w:trPr>
        <w:trHeight w:val="300"/>
      </w:trPr>
      <w:tc>
        <w:tcPr>
          <w:tcW w:w="2880" w:type="dxa"/>
        </w:tcPr>
        <w:p w14:paraId="4621B725" w14:textId="6E55108A" w:rsidR="4C7CF673" w:rsidRDefault="4C7CF673" w:rsidP="00711612">
          <w:pPr>
            <w:pStyle w:val="Header"/>
            <w:ind w:left="-115"/>
          </w:pPr>
        </w:p>
      </w:tc>
      <w:tc>
        <w:tcPr>
          <w:tcW w:w="2880" w:type="dxa"/>
        </w:tcPr>
        <w:p w14:paraId="5A4F2143" w14:textId="1757E2B1" w:rsidR="4C7CF673" w:rsidRDefault="4C7CF673" w:rsidP="00711612">
          <w:pPr>
            <w:pStyle w:val="Header"/>
            <w:jc w:val="center"/>
          </w:pPr>
        </w:p>
      </w:tc>
      <w:tc>
        <w:tcPr>
          <w:tcW w:w="2880" w:type="dxa"/>
        </w:tcPr>
        <w:p w14:paraId="67ADDB9A" w14:textId="13283093" w:rsidR="4C7CF673" w:rsidRDefault="4C7CF673" w:rsidP="00711612">
          <w:pPr>
            <w:pStyle w:val="Header"/>
            <w:ind w:right="-115"/>
            <w:jc w:val="right"/>
          </w:pPr>
        </w:p>
      </w:tc>
    </w:tr>
  </w:tbl>
  <w:p w14:paraId="02FA8669" w14:textId="25558505" w:rsidR="4C7CF673" w:rsidRDefault="4C7CF673" w:rsidP="0071161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62C0431A" w14:textId="77777777" w:rsidTr="00711612">
      <w:trPr>
        <w:trHeight w:val="300"/>
      </w:trPr>
      <w:tc>
        <w:tcPr>
          <w:tcW w:w="1645" w:type="dxa"/>
        </w:tcPr>
        <w:p w14:paraId="6706DF0E" w14:textId="222EEF50" w:rsidR="4C7CF673" w:rsidRDefault="4C7CF673" w:rsidP="00711612">
          <w:pPr>
            <w:pStyle w:val="Header"/>
            <w:ind w:left="-115"/>
          </w:pPr>
        </w:p>
      </w:tc>
      <w:tc>
        <w:tcPr>
          <w:tcW w:w="1645" w:type="dxa"/>
        </w:tcPr>
        <w:p w14:paraId="62D07F96" w14:textId="005F76D3" w:rsidR="4C7CF673" w:rsidRDefault="4C7CF673" w:rsidP="00711612">
          <w:pPr>
            <w:pStyle w:val="Header"/>
            <w:jc w:val="center"/>
          </w:pPr>
        </w:p>
      </w:tc>
      <w:tc>
        <w:tcPr>
          <w:tcW w:w="1645" w:type="dxa"/>
        </w:tcPr>
        <w:p w14:paraId="206AA2FF" w14:textId="47DCBE18" w:rsidR="4C7CF673" w:rsidRDefault="4C7CF673" w:rsidP="00711612">
          <w:pPr>
            <w:pStyle w:val="Header"/>
            <w:ind w:right="-115"/>
            <w:jc w:val="right"/>
          </w:pPr>
        </w:p>
      </w:tc>
    </w:tr>
  </w:tbl>
  <w:p w14:paraId="2CFD72BE" w14:textId="0719993D" w:rsidR="4C7CF673" w:rsidRDefault="4C7CF673" w:rsidP="0071161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1C50777" w14:textId="77777777" w:rsidTr="00711612">
      <w:trPr>
        <w:trHeight w:val="300"/>
      </w:trPr>
      <w:tc>
        <w:tcPr>
          <w:tcW w:w="2880" w:type="dxa"/>
        </w:tcPr>
        <w:p w14:paraId="52BCF61E" w14:textId="52954FA4" w:rsidR="4C7CF673" w:rsidRDefault="4C7CF673" w:rsidP="00711612">
          <w:pPr>
            <w:pStyle w:val="Header"/>
            <w:ind w:left="-115"/>
          </w:pPr>
        </w:p>
      </w:tc>
      <w:tc>
        <w:tcPr>
          <w:tcW w:w="2880" w:type="dxa"/>
        </w:tcPr>
        <w:p w14:paraId="0156CE3F" w14:textId="1C169CA4" w:rsidR="4C7CF673" w:rsidRDefault="4C7CF673" w:rsidP="00711612">
          <w:pPr>
            <w:pStyle w:val="Header"/>
            <w:jc w:val="center"/>
          </w:pPr>
        </w:p>
      </w:tc>
      <w:tc>
        <w:tcPr>
          <w:tcW w:w="2880" w:type="dxa"/>
        </w:tcPr>
        <w:p w14:paraId="357EFCBF" w14:textId="1E8999BA" w:rsidR="4C7CF673" w:rsidRDefault="4C7CF673" w:rsidP="00711612">
          <w:pPr>
            <w:pStyle w:val="Header"/>
            <w:ind w:right="-115"/>
            <w:jc w:val="right"/>
          </w:pPr>
        </w:p>
      </w:tc>
    </w:tr>
  </w:tbl>
  <w:p w14:paraId="5CB69DE9" w14:textId="59272066" w:rsidR="4C7CF673" w:rsidRDefault="4C7CF673" w:rsidP="00711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920"/>
      <w:gridCol w:w="1920"/>
      <w:gridCol w:w="1920"/>
    </w:tblGrid>
    <w:tr w:rsidR="4C7CF673" w14:paraId="16B98E2A" w14:textId="77777777" w:rsidTr="00711612">
      <w:trPr>
        <w:trHeight w:val="300"/>
      </w:trPr>
      <w:tc>
        <w:tcPr>
          <w:tcW w:w="1920" w:type="dxa"/>
        </w:tcPr>
        <w:p w14:paraId="303E27A7" w14:textId="2309A00B" w:rsidR="4C7CF673" w:rsidRDefault="4C7CF673" w:rsidP="00711612">
          <w:pPr>
            <w:pStyle w:val="Header"/>
            <w:ind w:left="-115"/>
          </w:pPr>
        </w:p>
      </w:tc>
      <w:tc>
        <w:tcPr>
          <w:tcW w:w="1920" w:type="dxa"/>
        </w:tcPr>
        <w:p w14:paraId="7D3A635B" w14:textId="37165E41" w:rsidR="4C7CF673" w:rsidRDefault="00CB2C5F" w:rsidP="00711612">
          <w:pPr>
            <w:pStyle w:val="Header"/>
            <w:jc w:val="center"/>
          </w:pPr>
          <w:ins w:id="2" w:author="Tammy Meek [NESO]" w:date="2025-09-04T14:10:00Z" w16du:dateUtc="2025-09-04T13:10:00Z">
            <w:r>
              <w:t>7</w:t>
            </w:r>
          </w:ins>
        </w:p>
      </w:tc>
      <w:tc>
        <w:tcPr>
          <w:tcW w:w="1920" w:type="dxa"/>
        </w:tcPr>
        <w:p w14:paraId="41768DD5" w14:textId="062C58CA" w:rsidR="4C7CF673" w:rsidRDefault="4C7CF673" w:rsidP="00711612">
          <w:pPr>
            <w:pStyle w:val="Header"/>
            <w:ind w:right="-115"/>
            <w:jc w:val="right"/>
          </w:pPr>
        </w:p>
      </w:tc>
    </w:tr>
  </w:tbl>
  <w:p w14:paraId="344FE80E" w14:textId="517722A3" w:rsidR="4C7CF673" w:rsidRDefault="4C7CF673" w:rsidP="0071161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7ADC07F6" w14:textId="77777777" w:rsidTr="00711612">
      <w:trPr>
        <w:trHeight w:val="300"/>
      </w:trPr>
      <w:tc>
        <w:tcPr>
          <w:tcW w:w="1645" w:type="dxa"/>
        </w:tcPr>
        <w:p w14:paraId="1F5DFA30" w14:textId="19AE47F9" w:rsidR="4C7CF673" w:rsidRDefault="4C7CF673" w:rsidP="00711612">
          <w:pPr>
            <w:pStyle w:val="Header"/>
            <w:ind w:left="-115"/>
          </w:pPr>
        </w:p>
      </w:tc>
      <w:tc>
        <w:tcPr>
          <w:tcW w:w="1645" w:type="dxa"/>
        </w:tcPr>
        <w:p w14:paraId="154C4DBE" w14:textId="47A26D02" w:rsidR="4C7CF673" w:rsidRDefault="4C7CF673" w:rsidP="00711612">
          <w:pPr>
            <w:pStyle w:val="Header"/>
            <w:jc w:val="center"/>
          </w:pPr>
        </w:p>
      </w:tc>
      <w:tc>
        <w:tcPr>
          <w:tcW w:w="1645" w:type="dxa"/>
        </w:tcPr>
        <w:p w14:paraId="492267E6" w14:textId="561A68C5" w:rsidR="4C7CF673" w:rsidRDefault="4C7CF673" w:rsidP="00711612">
          <w:pPr>
            <w:pStyle w:val="Header"/>
            <w:ind w:right="-115"/>
            <w:jc w:val="right"/>
          </w:pPr>
        </w:p>
      </w:tc>
    </w:tr>
  </w:tbl>
  <w:p w14:paraId="623BF1D0" w14:textId="0357187B" w:rsidR="4C7CF673" w:rsidRDefault="4C7CF673" w:rsidP="0071161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21B2899" w14:textId="77777777" w:rsidTr="00711612">
      <w:trPr>
        <w:trHeight w:val="300"/>
      </w:trPr>
      <w:tc>
        <w:tcPr>
          <w:tcW w:w="2880" w:type="dxa"/>
        </w:tcPr>
        <w:p w14:paraId="7D4C9670" w14:textId="5F2B2341" w:rsidR="4C7CF673" w:rsidRDefault="4C7CF673" w:rsidP="00711612">
          <w:pPr>
            <w:pStyle w:val="Header"/>
            <w:ind w:left="-115"/>
          </w:pPr>
        </w:p>
      </w:tc>
      <w:tc>
        <w:tcPr>
          <w:tcW w:w="2880" w:type="dxa"/>
        </w:tcPr>
        <w:p w14:paraId="6C6A0B00" w14:textId="0EAFA2F7" w:rsidR="4C7CF673" w:rsidRDefault="4C7CF673" w:rsidP="00711612">
          <w:pPr>
            <w:pStyle w:val="Header"/>
            <w:jc w:val="center"/>
          </w:pPr>
        </w:p>
      </w:tc>
      <w:tc>
        <w:tcPr>
          <w:tcW w:w="2880" w:type="dxa"/>
        </w:tcPr>
        <w:p w14:paraId="280C9C74" w14:textId="16832D43" w:rsidR="4C7CF673" w:rsidRDefault="4C7CF673" w:rsidP="00711612">
          <w:pPr>
            <w:pStyle w:val="Header"/>
            <w:ind w:right="-115"/>
            <w:jc w:val="right"/>
          </w:pPr>
        </w:p>
      </w:tc>
    </w:tr>
  </w:tbl>
  <w:p w14:paraId="54DAB942" w14:textId="0DA4C978" w:rsidR="4C7CF673" w:rsidRDefault="4C7CF673" w:rsidP="0071161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6066F3A" w14:textId="77777777" w:rsidTr="00711612">
      <w:trPr>
        <w:trHeight w:val="300"/>
      </w:trPr>
      <w:tc>
        <w:tcPr>
          <w:tcW w:w="2880" w:type="dxa"/>
        </w:tcPr>
        <w:p w14:paraId="6832D16C" w14:textId="099DE230" w:rsidR="4C7CF673" w:rsidRDefault="4C7CF673" w:rsidP="00711612">
          <w:pPr>
            <w:pStyle w:val="Header"/>
            <w:ind w:left="-115"/>
          </w:pPr>
        </w:p>
      </w:tc>
      <w:tc>
        <w:tcPr>
          <w:tcW w:w="2880" w:type="dxa"/>
        </w:tcPr>
        <w:p w14:paraId="50E530AE" w14:textId="2F4255E1" w:rsidR="4C7CF673" w:rsidRDefault="4C7CF673" w:rsidP="00711612">
          <w:pPr>
            <w:pStyle w:val="Header"/>
            <w:jc w:val="center"/>
          </w:pPr>
        </w:p>
      </w:tc>
      <w:tc>
        <w:tcPr>
          <w:tcW w:w="2880" w:type="dxa"/>
        </w:tcPr>
        <w:p w14:paraId="4F3B1D02" w14:textId="2DE7B507" w:rsidR="4C7CF673" w:rsidRDefault="4C7CF673" w:rsidP="00711612">
          <w:pPr>
            <w:pStyle w:val="Header"/>
            <w:ind w:right="-115"/>
            <w:jc w:val="right"/>
          </w:pPr>
        </w:p>
      </w:tc>
    </w:tr>
  </w:tbl>
  <w:p w14:paraId="0FABDD8F" w14:textId="07FED8DB" w:rsidR="4C7CF673" w:rsidRDefault="4C7CF673" w:rsidP="0071161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14E3B55" w14:textId="77777777" w:rsidTr="00711612">
      <w:trPr>
        <w:trHeight w:val="300"/>
      </w:trPr>
      <w:tc>
        <w:tcPr>
          <w:tcW w:w="1645" w:type="dxa"/>
        </w:tcPr>
        <w:p w14:paraId="17AAFD39" w14:textId="5D08F3B8" w:rsidR="4C7CF673" w:rsidRDefault="4C7CF673" w:rsidP="00711612">
          <w:pPr>
            <w:pStyle w:val="Header"/>
            <w:ind w:left="-115"/>
          </w:pPr>
        </w:p>
      </w:tc>
      <w:tc>
        <w:tcPr>
          <w:tcW w:w="1645" w:type="dxa"/>
        </w:tcPr>
        <w:p w14:paraId="758FF5F5" w14:textId="32501A2A" w:rsidR="4C7CF673" w:rsidRDefault="4C7CF673" w:rsidP="00711612">
          <w:pPr>
            <w:pStyle w:val="Header"/>
            <w:jc w:val="center"/>
          </w:pPr>
        </w:p>
      </w:tc>
      <w:tc>
        <w:tcPr>
          <w:tcW w:w="1645" w:type="dxa"/>
        </w:tcPr>
        <w:p w14:paraId="65B405FF" w14:textId="04525894" w:rsidR="4C7CF673" w:rsidRDefault="4C7CF673" w:rsidP="00711612">
          <w:pPr>
            <w:pStyle w:val="Header"/>
            <w:ind w:right="-115"/>
            <w:jc w:val="right"/>
          </w:pPr>
        </w:p>
      </w:tc>
    </w:tr>
  </w:tbl>
  <w:p w14:paraId="697F1644" w14:textId="7457CAA4" w:rsidR="4C7CF673" w:rsidRDefault="4C7CF673" w:rsidP="0071161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226FBA3" w14:textId="77777777" w:rsidTr="00711612">
      <w:trPr>
        <w:trHeight w:val="300"/>
      </w:trPr>
      <w:tc>
        <w:tcPr>
          <w:tcW w:w="2880" w:type="dxa"/>
        </w:tcPr>
        <w:p w14:paraId="37083CA4" w14:textId="059CB222" w:rsidR="4C7CF673" w:rsidRDefault="4C7CF673" w:rsidP="00711612">
          <w:pPr>
            <w:pStyle w:val="Header"/>
            <w:ind w:left="-115"/>
          </w:pPr>
        </w:p>
      </w:tc>
      <w:tc>
        <w:tcPr>
          <w:tcW w:w="2880" w:type="dxa"/>
        </w:tcPr>
        <w:p w14:paraId="25A4A3D3" w14:textId="291A8D8C" w:rsidR="4C7CF673" w:rsidRDefault="4C7CF673" w:rsidP="00711612">
          <w:pPr>
            <w:pStyle w:val="Header"/>
            <w:jc w:val="center"/>
          </w:pPr>
        </w:p>
      </w:tc>
      <w:tc>
        <w:tcPr>
          <w:tcW w:w="2880" w:type="dxa"/>
        </w:tcPr>
        <w:p w14:paraId="37282F22" w14:textId="37D9B320" w:rsidR="4C7CF673" w:rsidRDefault="4C7CF673" w:rsidP="00711612">
          <w:pPr>
            <w:pStyle w:val="Header"/>
            <w:ind w:right="-115"/>
            <w:jc w:val="right"/>
          </w:pPr>
        </w:p>
      </w:tc>
    </w:tr>
  </w:tbl>
  <w:p w14:paraId="3E287696" w14:textId="6C8DAC23" w:rsidR="4C7CF673" w:rsidRDefault="4C7CF673" w:rsidP="0071161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A08C3BF" w14:textId="77777777" w:rsidTr="00711612">
      <w:trPr>
        <w:trHeight w:val="300"/>
      </w:trPr>
      <w:tc>
        <w:tcPr>
          <w:tcW w:w="2880" w:type="dxa"/>
        </w:tcPr>
        <w:p w14:paraId="333F0B03" w14:textId="46E5AF00" w:rsidR="4C7CF673" w:rsidRDefault="4C7CF673" w:rsidP="00711612">
          <w:pPr>
            <w:pStyle w:val="Header"/>
            <w:ind w:left="-115"/>
          </w:pPr>
        </w:p>
      </w:tc>
      <w:tc>
        <w:tcPr>
          <w:tcW w:w="2880" w:type="dxa"/>
        </w:tcPr>
        <w:p w14:paraId="0F998C2E" w14:textId="1752488D" w:rsidR="4C7CF673" w:rsidRDefault="4C7CF673" w:rsidP="00711612">
          <w:pPr>
            <w:pStyle w:val="Header"/>
            <w:jc w:val="center"/>
          </w:pPr>
        </w:p>
      </w:tc>
      <w:tc>
        <w:tcPr>
          <w:tcW w:w="2880" w:type="dxa"/>
        </w:tcPr>
        <w:p w14:paraId="7304EF5F" w14:textId="6A053BA5" w:rsidR="4C7CF673" w:rsidRDefault="4C7CF673" w:rsidP="00711612">
          <w:pPr>
            <w:pStyle w:val="Header"/>
            <w:ind w:right="-115"/>
            <w:jc w:val="right"/>
          </w:pPr>
        </w:p>
      </w:tc>
    </w:tr>
  </w:tbl>
  <w:p w14:paraId="64907D07" w14:textId="7A37D927" w:rsidR="4C7CF673" w:rsidRDefault="4C7CF673" w:rsidP="0071161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3DB1169C" w14:textId="77777777" w:rsidTr="00711612">
      <w:trPr>
        <w:trHeight w:val="300"/>
      </w:trPr>
      <w:tc>
        <w:tcPr>
          <w:tcW w:w="1645" w:type="dxa"/>
        </w:tcPr>
        <w:p w14:paraId="4C949860" w14:textId="135F0EC5" w:rsidR="4C7CF673" w:rsidRDefault="4C7CF673" w:rsidP="00711612">
          <w:pPr>
            <w:pStyle w:val="Header"/>
            <w:ind w:left="-115"/>
          </w:pPr>
        </w:p>
      </w:tc>
      <w:tc>
        <w:tcPr>
          <w:tcW w:w="1645" w:type="dxa"/>
        </w:tcPr>
        <w:p w14:paraId="6DEFF696" w14:textId="75398D5A" w:rsidR="4C7CF673" w:rsidRDefault="4C7CF673" w:rsidP="00711612">
          <w:pPr>
            <w:pStyle w:val="Header"/>
            <w:jc w:val="center"/>
          </w:pPr>
        </w:p>
      </w:tc>
      <w:tc>
        <w:tcPr>
          <w:tcW w:w="1645" w:type="dxa"/>
        </w:tcPr>
        <w:p w14:paraId="2B9F07E3" w14:textId="318DD46A" w:rsidR="4C7CF673" w:rsidRDefault="4C7CF673" w:rsidP="00711612">
          <w:pPr>
            <w:pStyle w:val="Header"/>
            <w:ind w:right="-115"/>
            <w:jc w:val="right"/>
          </w:pPr>
        </w:p>
      </w:tc>
    </w:tr>
  </w:tbl>
  <w:p w14:paraId="1C9C4415" w14:textId="697C25A5" w:rsidR="4C7CF673" w:rsidRDefault="4C7CF673" w:rsidP="0071161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4C4F840" w14:textId="77777777" w:rsidTr="00711612">
      <w:trPr>
        <w:trHeight w:val="300"/>
      </w:trPr>
      <w:tc>
        <w:tcPr>
          <w:tcW w:w="2880" w:type="dxa"/>
        </w:tcPr>
        <w:p w14:paraId="59FC816F" w14:textId="372CC174" w:rsidR="4C7CF673" w:rsidRDefault="4C7CF673" w:rsidP="00711612">
          <w:pPr>
            <w:pStyle w:val="Header"/>
            <w:ind w:left="-115"/>
          </w:pPr>
        </w:p>
      </w:tc>
      <w:tc>
        <w:tcPr>
          <w:tcW w:w="2880" w:type="dxa"/>
        </w:tcPr>
        <w:p w14:paraId="1F180DF3" w14:textId="07711793" w:rsidR="4C7CF673" w:rsidRDefault="4C7CF673" w:rsidP="00711612">
          <w:pPr>
            <w:pStyle w:val="Header"/>
            <w:jc w:val="center"/>
          </w:pPr>
        </w:p>
      </w:tc>
      <w:tc>
        <w:tcPr>
          <w:tcW w:w="2880" w:type="dxa"/>
        </w:tcPr>
        <w:p w14:paraId="4C8D9895" w14:textId="02713E9F" w:rsidR="4C7CF673" w:rsidRDefault="4C7CF673" w:rsidP="00711612">
          <w:pPr>
            <w:pStyle w:val="Header"/>
            <w:ind w:right="-115"/>
            <w:jc w:val="right"/>
          </w:pPr>
        </w:p>
      </w:tc>
    </w:tr>
  </w:tbl>
  <w:p w14:paraId="6F422136" w14:textId="3C4C0E4B" w:rsidR="4C7CF673" w:rsidRDefault="4C7CF673" w:rsidP="0071161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B938654" w14:textId="77777777" w:rsidTr="00711612">
      <w:trPr>
        <w:trHeight w:val="300"/>
      </w:trPr>
      <w:tc>
        <w:tcPr>
          <w:tcW w:w="2880" w:type="dxa"/>
        </w:tcPr>
        <w:p w14:paraId="05B297D9" w14:textId="4274B259" w:rsidR="4C7CF673" w:rsidRDefault="4C7CF673" w:rsidP="00711612">
          <w:pPr>
            <w:pStyle w:val="Header"/>
            <w:ind w:left="-115"/>
          </w:pPr>
        </w:p>
      </w:tc>
      <w:tc>
        <w:tcPr>
          <w:tcW w:w="2880" w:type="dxa"/>
        </w:tcPr>
        <w:p w14:paraId="69DF3A90" w14:textId="1481A13E" w:rsidR="4C7CF673" w:rsidRDefault="4C7CF673" w:rsidP="00711612">
          <w:pPr>
            <w:pStyle w:val="Header"/>
            <w:jc w:val="center"/>
          </w:pPr>
        </w:p>
      </w:tc>
      <w:tc>
        <w:tcPr>
          <w:tcW w:w="2880" w:type="dxa"/>
        </w:tcPr>
        <w:p w14:paraId="47717D29" w14:textId="6337A6C6" w:rsidR="4C7CF673" w:rsidRDefault="4C7CF673" w:rsidP="00711612">
          <w:pPr>
            <w:pStyle w:val="Header"/>
            <w:ind w:right="-115"/>
            <w:jc w:val="right"/>
          </w:pPr>
        </w:p>
      </w:tc>
    </w:tr>
  </w:tbl>
  <w:p w14:paraId="2224D6F5" w14:textId="4C0D40AA" w:rsidR="4C7CF673" w:rsidRDefault="4C7CF673" w:rsidP="007116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EC2265" w14:textId="77777777" w:rsidTr="00711612">
      <w:trPr>
        <w:trHeight w:val="300"/>
      </w:trPr>
      <w:tc>
        <w:tcPr>
          <w:tcW w:w="2880" w:type="dxa"/>
        </w:tcPr>
        <w:p w14:paraId="2D87B9C7" w14:textId="704410AA" w:rsidR="4C7CF673" w:rsidRDefault="4C7CF673" w:rsidP="00711612">
          <w:pPr>
            <w:pStyle w:val="Header"/>
            <w:ind w:left="-115"/>
          </w:pPr>
        </w:p>
      </w:tc>
      <w:tc>
        <w:tcPr>
          <w:tcW w:w="2880" w:type="dxa"/>
        </w:tcPr>
        <w:p w14:paraId="42EB9EA6" w14:textId="64E60D8D" w:rsidR="4C7CF673" w:rsidRDefault="4C7CF673" w:rsidP="00711612">
          <w:pPr>
            <w:pStyle w:val="Header"/>
            <w:jc w:val="center"/>
          </w:pPr>
        </w:p>
      </w:tc>
      <w:tc>
        <w:tcPr>
          <w:tcW w:w="2880" w:type="dxa"/>
        </w:tcPr>
        <w:p w14:paraId="760F3D38" w14:textId="602F4C32" w:rsidR="4C7CF673" w:rsidRDefault="4C7CF673" w:rsidP="00711612">
          <w:pPr>
            <w:pStyle w:val="Header"/>
            <w:ind w:right="-115"/>
            <w:jc w:val="right"/>
          </w:pPr>
        </w:p>
      </w:tc>
    </w:tr>
  </w:tbl>
  <w:p w14:paraId="29BDD687" w14:textId="3382DD21" w:rsidR="4C7CF673" w:rsidRDefault="4C7CF673" w:rsidP="00711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C7CF673" w14:paraId="3905A267" w14:textId="77777777" w:rsidTr="00711612">
      <w:trPr>
        <w:trHeight w:val="300"/>
      </w:trPr>
      <w:tc>
        <w:tcPr>
          <w:tcW w:w="3005" w:type="dxa"/>
        </w:tcPr>
        <w:p w14:paraId="0A124705" w14:textId="3F6E1A19" w:rsidR="4C7CF673" w:rsidRDefault="4C7CF673" w:rsidP="00711612">
          <w:pPr>
            <w:pStyle w:val="Header"/>
            <w:ind w:left="-115"/>
          </w:pPr>
        </w:p>
      </w:tc>
      <w:tc>
        <w:tcPr>
          <w:tcW w:w="3005" w:type="dxa"/>
        </w:tcPr>
        <w:p w14:paraId="7138338F" w14:textId="6E41F12C" w:rsidR="4C7CF673" w:rsidRDefault="4C7CF673" w:rsidP="00711612">
          <w:pPr>
            <w:pStyle w:val="Header"/>
            <w:jc w:val="center"/>
          </w:pPr>
        </w:p>
      </w:tc>
      <w:tc>
        <w:tcPr>
          <w:tcW w:w="3005" w:type="dxa"/>
        </w:tcPr>
        <w:p w14:paraId="756DBD63" w14:textId="3CCA05C6" w:rsidR="4C7CF673" w:rsidRDefault="4C7CF673" w:rsidP="00711612">
          <w:pPr>
            <w:pStyle w:val="Header"/>
            <w:ind w:right="-115"/>
            <w:jc w:val="right"/>
          </w:pPr>
        </w:p>
      </w:tc>
    </w:tr>
  </w:tbl>
  <w:p w14:paraId="3FCC0B46" w14:textId="2277A179" w:rsidR="4C7CF673" w:rsidRDefault="4C7CF673" w:rsidP="0071161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25D15EC6" w14:textId="77777777" w:rsidTr="00711612">
      <w:trPr>
        <w:trHeight w:val="300"/>
      </w:trPr>
      <w:tc>
        <w:tcPr>
          <w:tcW w:w="1645" w:type="dxa"/>
        </w:tcPr>
        <w:p w14:paraId="1C44845F" w14:textId="2FBB432C" w:rsidR="4C7CF673" w:rsidRDefault="4C7CF673" w:rsidP="00711612">
          <w:pPr>
            <w:pStyle w:val="Header"/>
            <w:ind w:left="-115"/>
          </w:pPr>
        </w:p>
      </w:tc>
      <w:tc>
        <w:tcPr>
          <w:tcW w:w="1645" w:type="dxa"/>
        </w:tcPr>
        <w:p w14:paraId="662EA65F" w14:textId="0A51DE16" w:rsidR="4C7CF673" w:rsidRDefault="4C7CF673" w:rsidP="00711612">
          <w:pPr>
            <w:pStyle w:val="Header"/>
            <w:jc w:val="center"/>
          </w:pPr>
        </w:p>
      </w:tc>
      <w:tc>
        <w:tcPr>
          <w:tcW w:w="1645" w:type="dxa"/>
        </w:tcPr>
        <w:p w14:paraId="1A853A07" w14:textId="35520979" w:rsidR="4C7CF673" w:rsidRDefault="4C7CF673" w:rsidP="00711612">
          <w:pPr>
            <w:pStyle w:val="Header"/>
            <w:ind w:right="-115"/>
            <w:jc w:val="right"/>
          </w:pPr>
        </w:p>
      </w:tc>
    </w:tr>
  </w:tbl>
  <w:p w14:paraId="0371C7B1" w14:textId="526DB07E" w:rsidR="4C7CF673" w:rsidRDefault="4C7CF673" w:rsidP="0071161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D13315F" w14:textId="77777777" w:rsidTr="00711612">
      <w:trPr>
        <w:trHeight w:val="300"/>
      </w:trPr>
      <w:tc>
        <w:tcPr>
          <w:tcW w:w="2880" w:type="dxa"/>
        </w:tcPr>
        <w:p w14:paraId="22CC2892" w14:textId="2CA220C7" w:rsidR="4C7CF673" w:rsidRDefault="4C7CF673" w:rsidP="00711612">
          <w:pPr>
            <w:pStyle w:val="Header"/>
            <w:ind w:left="-115"/>
          </w:pPr>
        </w:p>
      </w:tc>
      <w:tc>
        <w:tcPr>
          <w:tcW w:w="2880" w:type="dxa"/>
        </w:tcPr>
        <w:p w14:paraId="3B4D2C62" w14:textId="6C1064E3" w:rsidR="4C7CF673" w:rsidRDefault="4C7CF673" w:rsidP="00711612">
          <w:pPr>
            <w:pStyle w:val="Header"/>
            <w:jc w:val="center"/>
          </w:pPr>
        </w:p>
      </w:tc>
      <w:tc>
        <w:tcPr>
          <w:tcW w:w="2880" w:type="dxa"/>
        </w:tcPr>
        <w:p w14:paraId="0B75A12A" w14:textId="79A06D02" w:rsidR="4C7CF673" w:rsidRDefault="4C7CF673" w:rsidP="00711612">
          <w:pPr>
            <w:pStyle w:val="Header"/>
            <w:ind w:right="-115"/>
            <w:jc w:val="right"/>
          </w:pPr>
        </w:p>
      </w:tc>
    </w:tr>
  </w:tbl>
  <w:p w14:paraId="750903B2" w14:textId="1F2D0A80" w:rsidR="4C7CF673" w:rsidRDefault="4C7CF673" w:rsidP="0071161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541591A" w14:textId="77777777" w:rsidTr="00711612">
      <w:trPr>
        <w:trHeight w:val="300"/>
      </w:trPr>
      <w:tc>
        <w:tcPr>
          <w:tcW w:w="2880" w:type="dxa"/>
        </w:tcPr>
        <w:p w14:paraId="18F5114A" w14:textId="0CD8A9C3" w:rsidR="4C7CF673" w:rsidRDefault="4C7CF673" w:rsidP="00711612">
          <w:pPr>
            <w:pStyle w:val="Header"/>
            <w:ind w:left="-115"/>
          </w:pPr>
        </w:p>
      </w:tc>
      <w:tc>
        <w:tcPr>
          <w:tcW w:w="2880" w:type="dxa"/>
        </w:tcPr>
        <w:p w14:paraId="6A4C05F7" w14:textId="5F33DA50" w:rsidR="4C7CF673" w:rsidRDefault="4C7CF673" w:rsidP="00711612">
          <w:pPr>
            <w:pStyle w:val="Header"/>
            <w:jc w:val="center"/>
          </w:pPr>
        </w:p>
      </w:tc>
      <w:tc>
        <w:tcPr>
          <w:tcW w:w="2880" w:type="dxa"/>
        </w:tcPr>
        <w:p w14:paraId="7F5B5E54" w14:textId="2AC211C0" w:rsidR="4C7CF673" w:rsidRDefault="4C7CF673" w:rsidP="00711612">
          <w:pPr>
            <w:pStyle w:val="Header"/>
            <w:ind w:right="-115"/>
            <w:jc w:val="right"/>
          </w:pPr>
        </w:p>
      </w:tc>
    </w:tr>
  </w:tbl>
  <w:p w14:paraId="3EECBB27" w14:textId="530F11D5" w:rsidR="4C7CF673" w:rsidRDefault="4C7CF673" w:rsidP="0071161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FD02884" w14:textId="77777777" w:rsidTr="00711612">
      <w:trPr>
        <w:trHeight w:val="300"/>
      </w:trPr>
      <w:tc>
        <w:tcPr>
          <w:tcW w:w="2880" w:type="dxa"/>
        </w:tcPr>
        <w:p w14:paraId="624D4175" w14:textId="2CF8C023" w:rsidR="4C7CF673" w:rsidRDefault="4C7CF673" w:rsidP="00711612">
          <w:pPr>
            <w:pStyle w:val="Header"/>
            <w:ind w:left="-115"/>
          </w:pPr>
        </w:p>
      </w:tc>
      <w:tc>
        <w:tcPr>
          <w:tcW w:w="2880" w:type="dxa"/>
        </w:tcPr>
        <w:p w14:paraId="7B62DAE1" w14:textId="5C82E802" w:rsidR="4C7CF673" w:rsidRDefault="4C7CF673" w:rsidP="00711612">
          <w:pPr>
            <w:pStyle w:val="Header"/>
            <w:jc w:val="center"/>
          </w:pPr>
        </w:p>
      </w:tc>
      <w:tc>
        <w:tcPr>
          <w:tcW w:w="2880" w:type="dxa"/>
        </w:tcPr>
        <w:p w14:paraId="1BA1A7CF" w14:textId="39902604" w:rsidR="4C7CF673" w:rsidRDefault="4C7CF673" w:rsidP="00711612">
          <w:pPr>
            <w:pStyle w:val="Header"/>
            <w:ind w:right="-115"/>
            <w:jc w:val="right"/>
          </w:pPr>
        </w:p>
      </w:tc>
    </w:tr>
  </w:tbl>
  <w:p w14:paraId="1A021665" w14:textId="532C0364" w:rsidR="4C7CF673" w:rsidRDefault="4C7CF673" w:rsidP="0071161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B9D70D2" w14:textId="77777777" w:rsidTr="00711612">
      <w:trPr>
        <w:trHeight w:val="300"/>
      </w:trPr>
      <w:tc>
        <w:tcPr>
          <w:tcW w:w="2880" w:type="dxa"/>
        </w:tcPr>
        <w:p w14:paraId="6117BAF3" w14:textId="675D88FB" w:rsidR="4C7CF673" w:rsidRDefault="4C7CF673" w:rsidP="00711612">
          <w:pPr>
            <w:pStyle w:val="Header"/>
            <w:ind w:left="-115"/>
          </w:pPr>
        </w:p>
      </w:tc>
      <w:tc>
        <w:tcPr>
          <w:tcW w:w="2880" w:type="dxa"/>
        </w:tcPr>
        <w:p w14:paraId="60C455C9" w14:textId="0CE4C41F" w:rsidR="4C7CF673" w:rsidRDefault="4C7CF673" w:rsidP="00711612">
          <w:pPr>
            <w:pStyle w:val="Header"/>
            <w:jc w:val="center"/>
          </w:pPr>
        </w:p>
      </w:tc>
      <w:tc>
        <w:tcPr>
          <w:tcW w:w="2880" w:type="dxa"/>
        </w:tcPr>
        <w:p w14:paraId="3DCBA8D2" w14:textId="7E9F9D36" w:rsidR="4C7CF673" w:rsidRDefault="4C7CF673" w:rsidP="00711612">
          <w:pPr>
            <w:pStyle w:val="Header"/>
            <w:ind w:right="-115"/>
            <w:jc w:val="right"/>
          </w:pPr>
        </w:p>
      </w:tc>
    </w:tr>
  </w:tbl>
  <w:p w14:paraId="76A38391" w14:textId="5958E3DE" w:rsidR="4C7CF673" w:rsidRDefault="4C7CF673" w:rsidP="0071161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3ADE7A4" w14:textId="77777777" w:rsidTr="00711612">
      <w:trPr>
        <w:trHeight w:val="300"/>
      </w:trPr>
      <w:tc>
        <w:tcPr>
          <w:tcW w:w="2880" w:type="dxa"/>
        </w:tcPr>
        <w:p w14:paraId="0B774BB2" w14:textId="6A384845" w:rsidR="4C7CF673" w:rsidRDefault="4C7CF673" w:rsidP="00711612">
          <w:pPr>
            <w:pStyle w:val="Header"/>
            <w:ind w:left="-115"/>
          </w:pPr>
        </w:p>
      </w:tc>
      <w:tc>
        <w:tcPr>
          <w:tcW w:w="2880" w:type="dxa"/>
        </w:tcPr>
        <w:p w14:paraId="61391FFD" w14:textId="546DF581" w:rsidR="4C7CF673" w:rsidRDefault="4C7CF673" w:rsidP="00711612">
          <w:pPr>
            <w:pStyle w:val="Header"/>
            <w:jc w:val="center"/>
          </w:pPr>
        </w:p>
      </w:tc>
      <w:tc>
        <w:tcPr>
          <w:tcW w:w="2880" w:type="dxa"/>
        </w:tcPr>
        <w:p w14:paraId="02FCBB08" w14:textId="67E37360" w:rsidR="4C7CF673" w:rsidRDefault="4C7CF673" w:rsidP="00711612">
          <w:pPr>
            <w:pStyle w:val="Header"/>
            <w:ind w:right="-115"/>
            <w:jc w:val="right"/>
          </w:pPr>
        </w:p>
      </w:tc>
    </w:tr>
  </w:tbl>
  <w:p w14:paraId="3074FE02" w14:textId="7BC5FA3A" w:rsidR="4C7CF673" w:rsidRDefault="4C7CF673" w:rsidP="00711612">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E26080B" w14:textId="77777777" w:rsidTr="00711612">
      <w:trPr>
        <w:trHeight w:val="300"/>
      </w:trPr>
      <w:tc>
        <w:tcPr>
          <w:tcW w:w="2880" w:type="dxa"/>
        </w:tcPr>
        <w:p w14:paraId="1684D3E1" w14:textId="286A4EE2" w:rsidR="4C7CF673" w:rsidRDefault="4C7CF673" w:rsidP="00711612">
          <w:pPr>
            <w:pStyle w:val="Header"/>
            <w:ind w:left="-115"/>
          </w:pPr>
        </w:p>
      </w:tc>
      <w:tc>
        <w:tcPr>
          <w:tcW w:w="2880" w:type="dxa"/>
        </w:tcPr>
        <w:p w14:paraId="0FEAC3EC" w14:textId="07CD24B5" w:rsidR="4C7CF673" w:rsidRDefault="4C7CF673" w:rsidP="00711612">
          <w:pPr>
            <w:pStyle w:val="Header"/>
            <w:jc w:val="center"/>
          </w:pPr>
        </w:p>
      </w:tc>
      <w:tc>
        <w:tcPr>
          <w:tcW w:w="2880" w:type="dxa"/>
        </w:tcPr>
        <w:p w14:paraId="41ABC497" w14:textId="59BDA22A" w:rsidR="4C7CF673" w:rsidRDefault="4C7CF673" w:rsidP="00711612">
          <w:pPr>
            <w:pStyle w:val="Header"/>
            <w:ind w:right="-115"/>
            <w:jc w:val="right"/>
          </w:pPr>
        </w:p>
      </w:tc>
    </w:tr>
  </w:tbl>
  <w:p w14:paraId="376896DA" w14:textId="32872F10" w:rsidR="4C7CF673" w:rsidRDefault="4C7CF673" w:rsidP="00711612">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7E35ED5E" w14:textId="77777777" w:rsidTr="00711612">
      <w:trPr>
        <w:trHeight w:val="300"/>
      </w:trPr>
      <w:tc>
        <w:tcPr>
          <w:tcW w:w="360" w:type="dxa"/>
        </w:tcPr>
        <w:p w14:paraId="5527DF2E" w14:textId="4A5CC3C3" w:rsidR="4C7CF673" w:rsidRDefault="4C7CF673" w:rsidP="00711612">
          <w:pPr>
            <w:pStyle w:val="Header"/>
            <w:ind w:left="-115"/>
          </w:pPr>
        </w:p>
      </w:tc>
      <w:tc>
        <w:tcPr>
          <w:tcW w:w="360" w:type="dxa"/>
        </w:tcPr>
        <w:p w14:paraId="5835B029" w14:textId="09560BB0" w:rsidR="4C7CF673" w:rsidRDefault="4C7CF673" w:rsidP="00711612">
          <w:pPr>
            <w:pStyle w:val="Header"/>
            <w:jc w:val="center"/>
          </w:pPr>
        </w:p>
      </w:tc>
      <w:tc>
        <w:tcPr>
          <w:tcW w:w="360" w:type="dxa"/>
        </w:tcPr>
        <w:p w14:paraId="09961CD0" w14:textId="33C0F1BA" w:rsidR="4C7CF673" w:rsidRDefault="4C7CF673" w:rsidP="00711612">
          <w:pPr>
            <w:pStyle w:val="Header"/>
            <w:ind w:right="-115"/>
            <w:jc w:val="right"/>
          </w:pPr>
        </w:p>
      </w:tc>
    </w:tr>
  </w:tbl>
  <w:p w14:paraId="3DF9E2CA" w14:textId="694B9B7F" w:rsidR="4C7CF673" w:rsidRDefault="4C7CF673" w:rsidP="0071161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255B0EF1" w14:textId="77777777" w:rsidTr="00711612">
      <w:trPr>
        <w:trHeight w:val="300"/>
      </w:trPr>
      <w:tc>
        <w:tcPr>
          <w:tcW w:w="1800" w:type="dxa"/>
        </w:tcPr>
        <w:p w14:paraId="3C95C5F0" w14:textId="701D04D3" w:rsidR="4C7CF673" w:rsidRDefault="4C7CF673" w:rsidP="00711612">
          <w:pPr>
            <w:pStyle w:val="Header"/>
            <w:ind w:left="-115"/>
          </w:pPr>
        </w:p>
      </w:tc>
      <w:tc>
        <w:tcPr>
          <w:tcW w:w="1800" w:type="dxa"/>
        </w:tcPr>
        <w:p w14:paraId="5C816AF5" w14:textId="075BDB1B" w:rsidR="4C7CF673" w:rsidRDefault="4C7CF673" w:rsidP="00711612">
          <w:pPr>
            <w:pStyle w:val="Header"/>
            <w:jc w:val="center"/>
          </w:pPr>
        </w:p>
      </w:tc>
      <w:tc>
        <w:tcPr>
          <w:tcW w:w="1800" w:type="dxa"/>
        </w:tcPr>
        <w:p w14:paraId="4803AD48" w14:textId="749F78B0" w:rsidR="4C7CF673" w:rsidRDefault="4C7CF673" w:rsidP="00711612">
          <w:pPr>
            <w:pStyle w:val="Header"/>
            <w:ind w:right="-115"/>
            <w:jc w:val="right"/>
          </w:pPr>
        </w:p>
      </w:tc>
    </w:tr>
  </w:tbl>
  <w:p w14:paraId="3FD4E86D" w14:textId="0D9A5FA0" w:rsidR="4C7CF673" w:rsidRDefault="4C7CF673" w:rsidP="00711612">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706C8681" w14:textId="77777777" w:rsidTr="00711612">
      <w:trPr>
        <w:trHeight w:val="300"/>
      </w:trPr>
      <w:tc>
        <w:tcPr>
          <w:tcW w:w="360" w:type="dxa"/>
        </w:tcPr>
        <w:p w14:paraId="01127386" w14:textId="36BAFB90" w:rsidR="4C7CF673" w:rsidRDefault="4C7CF673" w:rsidP="00711612">
          <w:pPr>
            <w:pStyle w:val="Header"/>
            <w:ind w:left="-115"/>
          </w:pPr>
        </w:p>
      </w:tc>
      <w:tc>
        <w:tcPr>
          <w:tcW w:w="360" w:type="dxa"/>
        </w:tcPr>
        <w:p w14:paraId="69D020BD" w14:textId="35D0D81B" w:rsidR="4C7CF673" w:rsidRDefault="4C7CF673" w:rsidP="00711612">
          <w:pPr>
            <w:pStyle w:val="Header"/>
            <w:jc w:val="center"/>
          </w:pPr>
        </w:p>
      </w:tc>
      <w:tc>
        <w:tcPr>
          <w:tcW w:w="360" w:type="dxa"/>
        </w:tcPr>
        <w:p w14:paraId="4BF4A0AD" w14:textId="3647FDAA" w:rsidR="4C7CF673" w:rsidRDefault="4C7CF673" w:rsidP="00711612">
          <w:pPr>
            <w:pStyle w:val="Header"/>
            <w:ind w:right="-115"/>
            <w:jc w:val="right"/>
          </w:pPr>
        </w:p>
      </w:tc>
    </w:tr>
  </w:tbl>
  <w:p w14:paraId="33549EEF" w14:textId="0432868B" w:rsidR="4C7CF673" w:rsidRDefault="4C7CF673" w:rsidP="007116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18FEA574" w14:textId="77777777" w:rsidTr="00711612">
      <w:trPr>
        <w:trHeight w:val="300"/>
      </w:trPr>
      <w:tc>
        <w:tcPr>
          <w:tcW w:w="2565" w:type="dxa"/>
        </w:tcPr>
        <w:p w14:paraId="1620EE6A" w14:textId="19ABB02F" w:rsidR="4C7CF673" w:rsidRDefault="4C7CF673" w:rsidP="00711612">
          <w:pPr>
            <w:pStyle w:val="Header"/>
            <w:ind w:left="-115"/>
          </w:pPr>
        </w:p>
      </w:tc>
      <w:tc>
        <w:tcPr>
          <w:tcW w:w="2565" w:type="dxa"/>
        </w:tcPr>
        <w:p w14:paraId="13CF74E0" w14:textId="35A18087" w:rsidR="4C7CF673" w:rsidRDefault="4C7CF673" w:rsidP="00711612">
          <w:pPr>
            <w:pStyle w:val="Header"/>
            <w:jc w:val="center"/>
          </w:pPr>
        </w:p>
      </w:tc>
      <w:tc>
        <w:tcPr>
          <w:tcW w:w="2565" w:type="dxa"/>
        </w:tcPr>
        <w:p w14:paraId="70CD42B1" w14:textId="6FB7E605" w:rsidR="4C7CF673" w:rsidRDefault="4C7CF673" w:rsidP="00711612">
          <w:pPr>
            <w:pStyle w:val="Header"/>
            <w:ind w:right="-115"/>
            <w:jc w:val="right"/>
          </w:pPr>
        </w:p>
      </w:tc>
    </w:tr>
  </w:tbl>
  <w:p w14:paraId="378DCDD7" w14:textId="0588D003" w:rsidR="4C7CF673" w:rsidRDefault="4C7CF673" w:rsidP="0071161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5482265B" w14:textId="77777777" w:rsidTr="00711612">
      <w:trPr>
        <w:trHeight w:val="300"/>
      </w:trPr>
      <w:tc>
        <w:tcPr>
          <w:tcW w:w="1800" w:type="dxa"/>
        </w:tcPr>
        <w:p w14:paraId="2711F76C" w14:textId="6A7FFB34" w:rsidR="4C7CF673" w:rsidRDefault="4C7CF673" w:rsidP="00711612">
          <w:pPr>
            <w:pStyle w:val="Header"/>
            <w:ind w:left="-115"/>
          </w:pPr>
        </w:p>
      </w:tc>
      <w:tc>
        <w:tcPr>
          <w:tcW w:w="1800" w:type="dxa"/>
        </w:tcPr>
        <w:p w14:paraId="78F18965" w14:textId="54ED4218" w:rsidR="4C7CF673" w:rsidRDefault="4C7CF673" w:rsidP="00711612">
          <w:pPr>
            <w:pStyle w:val="Header"/>
            <w:jc w:val="center"/>
          </w:pPr>
        </w:p>
      </w:tc>
      <w:tc>
        <w:tcPr>
          <w:tcW w:w="1800" w:type="dxa"/>
        </w:tcPr>
        <w:p w14:paraId="6FD2A1ED" w14:textId="5B49CEF2" w:rsidR="4C7CF673" w:rsidRDefault="4C7CF673" w:rsidP="00711612">
          <w:pPr>
            <w:pStyle w:val="Header"/>
            <w:ind w:right="-115"/>
            <w:jc w:val="right"/>
          </w:pPr>
        </w:p>
      </w:tc>
    </w:tr>
  </w:tbl>
  <w:p w14:paraId="7D5226CA" w14:textId="2CAC8825" w:rsidR="4C7CF673" w:rsidRDefault="4C7CF673" w:rsidP="0071161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7FC8DC8" w14:textId="77777777" w:rsidTr="00711612">
      <w:trPr>
        <w:trHeight w:val="300"/>
      </w:trPr>
      <w:tc>
        <w:tcPr>
          <w:tcW w:w="2880" w:type="dxa"/>
        </w:tcPr>
        <w:p w14:paraId="2EEDCF7B" w14:textId="439F09D5" w:rsidR="4C7CF673" w:rsidRDefault="4C7CF673" w:rsidP="00711612">
          <w:pPr>
            <w:pStyle w:val="Header"/>
            <w:ind w:left="-115"/>
          </w:pPr>
        </w:p>
      </w:tc>
      <w:tc>
        <w:tcPr>
          <w:tcW w:w="2880" w:type="dxa"/>
        </w:tcPr>
        <w:p w14:paraId="3A0D834C" w14:textId="6EB70211" w:rsidR="4C7CF673" w:rsidRDefault="4C7CF673" w:rsidP="00711612">
          <w:pPr>
            <w:pStyle w:val="Header"/>
            <w:jc w:val="center"/>
          </w:pPr>
        </w:p>
      </w:tc>
      <w:tc>
        <w:tcPr>
          <w:tcW w:w="2880" w:type="dxa"/>
        </w:tcPr>
        <w:p w14:paraId="3893C266" w14:textId="7E276A44" w:rsidR="4C7CF673" w:rsidRDefault="4C7CF673" w:rsidP="00711612">
          <w:pPr>
            <w:pStyle w:val="Header"/>
            <w:ind w:right="-115"/>
            <w:jc w:val="right"/>
          </w:pPr>
        </w:p>
      </w:tc>
    </w:tr>
  </w:tbl>
  <w:p w14:paraId="36C8115C" w14:textId="4683472A" w:rsidR="4C7CF673" w:rsidRDefault="4C7CF673" w:rsidP="00711612">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1CCB0D41" w14:textId="77777777" w:rsidTr="00711612">
      <w:trPr>
        <w:trHeight w:val="300"/>
      </w:trPr>
      <w:tc>
        <w:tcPr>
          <w:tcW w:w="360" w:type="dxa"/>
        </w:tcPr>
        <w:p w14:paraId="046548CD" w14:textId="768235DC" w:rsidR="4C7CF673" w:rsidRDefault="4C7CF673" w:rsidP="00711612">
          <w:pPr>
            <w:pStyle w:val="Header"/>
            <w:ind w:left="-115"/>
          </w:pPr>
        </w:p>
      </w:tc>
      <w:tc>
        <w:tcPr>
          <w:tcW w:w="360" w:type="dxa"/>
        </w:tcPr>
        <w:p w14:paraId="46C68E22" w14:textId="1A7732FC" w:rsidR="4C7CF673" w:rsidRDefault="4C7CF673" w:rsidP="00711612">
          <w:pPr>
            <w:pStyle w:val="Header"/>
            <w:jc w:val="center"/>
          </w:pPr>
        </w:p>
      </w:tc>
      <w:tc>
        <w:tcPr>
          <w:tcW w:w="360" w:type="dxa"/>
        </w:tcPr>
        <w:p w14:paraId="21E3CEE6" w14:textId="78704421" w:rsidR="4C7CF673" w:rsidRDefault="4C7CF673" w:rsidP="00711612">
          <w:pPr>
            <w:pStyle w:val="Header"/>
            <w:ind w:right="-115"/>
            <w:jc w:val="right"/>
          </w:pPr>
        </w:p>
      </w:tc>
    </w:tr>
  </w:tbl>
  <w:p w14:paraId="224D5D6A" w14:textId="40BF6C1C" w:rsidR="4C7CF673" w:rsidRDefault="4C7CF673" w:rsidP="00711612">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0BB62A44" w14:textId="77777777" w:rsidTr="00711612">
      <w:trPr>
        <w:trHeight w:val="300"/>
      </w:trPr>
      <w:tc>
        <w:tcPr>
          <w:tcW w:w="1840" w:type="dxa"/>
        </w:tcPr>
        <w:p w14:paraId="64E45048" w14:textId="5C473866" w:rsidR="4C7CF673" w:rsidRDefault="4C7CF673" w:rsidP="00711612">
          <w:pPr>
            <w:pStyle w:val="Header"/>
            <w:ind w:left="-115"/>
          </w:pPr>
        </w:p>
      </w:tc>
      <w:tc>
        <w:tcPr>
          <w:tcW w:w="1840" w:type="dxa"/>
        </w:tcPr>
        <w:p w14:paraId="05261D09" w14:textId="18CA838B" w:rsidR="4C7CF673" w:rsidRDefault="4C7CF673" w:rsidP="00711612">
          <w:pPr>
            <w:pStyle w:val="Header"/>
            <w:jc w:val="center"/>
          </w:pPr>
        </w:p>
      </w:tc>
      <w:tc>
        <w:tcPr>
          <w:tcW w:w="1840" w:type="dxa"/>
        </w:tcPr>
        <w:p w14:paraId="7A127F99" w14:textId="53B48710" w:rsidR="4C7CF673" w:rsidRDefault="4C7CF673" w:rsidP="00711612">
          <w:pPr>
            <w:pStyle w:val="Header"/>
            <w:ind w:right="-115"/>
            <w:jc w:val="right"/>
          </w:pPr>
        </w:p>
      </w:tc>
    </w:tr>
  </w:tbl>
  <w:p w14:paraId="65E6AF2B" w14:textId="14CA29A4" w:rsidR="4C7CF673" w:rsidRDefault="4C7CF673" w:rsidP="0071161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409771E0" w14:textId="77777777" w:rsidTr="00711612">
      <w:trPr>
        <w:trHeight w:val="300"/>
      </w:trPr>
      <w:tc>
        <w:tcPr>
          <w:tcW w:w="480" w:type="dxa"/>
        </w:tcPr>
        <w:p w14:paraId="7CC9D960" w14:textId="107B0159" w:rsidR="4C7CF673" w:rsidRDefault="4C7CF673" w:rsidP="00711612">
          <w:pPr>
            <w:pStyle w:val="Header"/>
            <w:ind w:left="-115"/>
          </w:pPr>
        </w:p>
      </w:tc>
      <w:tc>
        <w:tcPr>
          <w:tcW w:w="480" w:type="dxa"/>
        </w:tcPr>
        <w:p w14:paraId="736F2E8E" w14:textId="1F572990" w:rsidR="4C7CF673" w:rsidRDefault="4C7CF673" w:rsidP="00711612">
          <w:pPr>
            <w:pStyle w:val="Header"/>
            <w:jc w:val="center"/>
          </w:pPr>
        </w:p>
      </w:tc>
      <w:tc>
        <w:tcPr>
          <w:tcW w:w="480" w:type="dxa"/>
        </w:tcPr>
        <w:p w14:paraId="5CFF3E5A" w14:textId="6AB82EB1" w:rsidR="4C7CF673" w:rsidRDefault="4C7CF673" w:rsidP="00711612">
          <w:pPr>
            <w:pStyle w:val="Header"/>
            <w:ind w:right="-115"/>
            <w:jc w:val="right"/>
          </w:pPr>
        </w:p>
      </w:tc>
    </w:tr>
  </w:tbl>
  <w:p w14:paraId="5C076341" w14:textId="68F5EB46" w:rsidR="4C7CF673" w:rsidRDefault="4C7CF673" w:rsidP="00711612">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1A53F7C6" w14:textId="77777777" w:rsidTr="00711612">
      <w:trPr>
        <w:trHeight w:val="300"/>
      </w:trPr>
      <w:tc>
        <w:tcPr>
          <w:tcW w:w="480" w:type="dxa"/>
        </w:tcPr>
        <w:p w14:paraId="4D19D7F1" w14:textId="561E2302" w:rsidR="4C7CF673" w:rsidRDefault="4C7CF673" w:rsidP="00711612">
          <w:pPr>
            <w:pStyle w:val="Header"/>
            <w:ind w:left="-115"/>
          </w:pPr>
        </w:p>
      </w:tc>
      <w:tc>
        <w:tcPr>
          <w:tcW w:w="480" w:type="dxa"/>
        </w:tcPr>
        <w:p w14:paraId="09091B51" w14:textId="4358E47A" w:rsidR="4C7CF673" w:rsidRDefault="4C7CF673" w:rsidP="00711612">
          <w:pPr>
            <w:pStyle w:val="Header"/>
            <w:jc w:val="center"/>
          </w:pPr>
        </w:p>
      </w:tc>
      <w:tc>
        <w:tcPr>
          <w:tcW w:w="480" w:type="dxa"/>
        </w:tcPr>
        <w:p w14:paraId="2106068D" w14:textId="51F930AA" w:rsidR="4C7CF673" w:rsidRDefault="4C7CF673" w:rsidP="00711612">
          <w:pPr>
            <w:pStyle w:val="Header"/>
            <w:ind w:right="-115"/>
            <w:jc w:val="right"/>
          </w:pPr>
        </w:p>
      </w:tc>
    </w:tr>
  </w:tbl>
  <w:p w14:paraId="274B0804" w14:textId="765E074B" w:rsidR="4C7CF673" w:rsidRDefault="4C7CF673" w:rsidP="00711612">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05497212" w14:textId="77777777" w:rsidTr="00711612">
      <w:trPr>
        <w:trHeight w:val="300"/>
      </w:trPr>
      <w:tc>
        <w:tcPr>
          <w:tcW w:w="1840" w:type="dxa"/>
        </w:tcPr>
        <w:p w14:paraId="726556BD" w14:textId="26FA2FA4" w:rsidR="4C7CF673" w:rsidRDefault="4C7CF673" w:rsidP="00711612">
          <w:pPr>
            <w:pStyle w:val="Header"/>
            <w:ind w:left="-115"/>
          </w:pPr>
        </w:p>
      </w:tc>
      <w:tc>
        <w:tcPr>
          <w:tcW w:w="1840" w:type="dxa"/>
        </w:tcPr>
        <w:p w14:paraId="0BAD1B59" w14:textId="32613272" w:rsidR="4C7CF673" w:rsidRDefault="4C7CF673" w:rsidP="00711612">
          <w:pPr>
            <w:pStyle w:val="Header"/>
            <w:jc w:val="center"/>
          </w:pPr>
        </w:p>
      </w:tc>
      <w:tc>
        <w:tcPr>
          <w:tcW w:w="1840" w:type="dxa"/>
        </w:tcPr>
        <w:p w14:paraId="2DBBC558" w14:textId="4DDDBAA8" w:rsidR="4C7CF673" w:rsidRDefault="4C7CF673" w:rsidP="00711612">
          <w:pPr>
            <w:pStyle w:val="Header"/>
            <w:ind w:right="-115"/>
            <w:jc w:val="right"/>
          </w:pPr>
        </w:p>
      </w:tc>
    </w:tr>
  </w:tbl>
  <w:p w14:paraId="6D1783F3" w14:textId="372C7707" w:rsidR="4C7CF673" w:rsidRDefault="4C7CF673" w:rsidP="0071161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12F9E558" w14:textId="77777777" w:rsidTr="00711612">
      <w:trPr>
        <w:trHeight w:val="300"/>
      </w:trPr>
      <w:tc>
        <w:tcPr>
          <w:tcW w:w="480" w:type="dxa"/>
        </w:tcPr>
        <w:p w14:paraId="1E6541B5" w14:textId="040E2E12" w:rsidR="4C7CF673" w:rsidRDefault="4C7CF673" w:rsidP="00711612">
          <w:pPr>
            <w:pStyle w:val="Header"/>
            <w:ind w:left="-115"/>
          </w:pPr>
        </w:p>
      </w:tc>
      <w:tc>
        <w:tcPr>
          <w:tcW w:w="480" w:type="dxa"/>
        </w:tcPr>
        <w:p w14:paraId="098EB42A" w14:textId="52460786" w:rsidR="4C7CF673" w:rsidRDefault="4C7CF673" w:rsidP="00711612">
          <w:pPr>
            <w:pStyle w:val="Header"/>
            <w:jc w:val="center"/>
          </w:pPr>
        </w:p>
      </w:tc>
      <w:tc>
        <w:tcPr>
          <w:tcW w:w="480" w:type="dxa"/>
        </w:tcPr>
        <w:p w14:paraId="61EA343F" w14:textId="7C87C862" w:rsidR="4C7CF673" w:rsidRDefault="4C7CF673" w:rsidP="00711612">
          <w:pPr>
            <w:pStyle w:val="Header"/>
            <w:ind w:right="-115"/>
            <w:jc w:val="right"/>
          </w:pPr>
        </w:p>
      </w:tc>
    </w:tr>
  </w:tbl>
  <w:p w14:paraId="1B75463A" w14:textId="0B4510D7" w:rsidR="4C7CF673" w:rsidRDefault="4C7CF673" w:rsidP="00711612">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59F7AE11" w14:textId="77777777" w:rsidTr="00711612">
      <w:trPr>
        <w:trHeight w:val="300"/>
      </w:trPr>
      <w:tc>
        <w:tcPr>
          <w:tcW w:w="1840" w:type="dxa"/>
        </w:tcPr>
        <w:p w14:paraId="1ECCEEE4" w14:textId="21D565B3" w:rsidR="4C7CF673" w:rsidRDefault="4C7CF673" w:rsidP="00711612">
          <w:pPr>
            <w:pStyle w:val="Header"/>
            <w:ind w:left="-115"/>
          </w:pPr>
        </w:p>
      </w:tc>
      <w:tc>
        <w:tcPr>
          <w:tcW w:w="1840" w:type="dxa"/>
        </w:tcPr>
        <w:p w14:paraId="78C133AC" w14:textId="1DB026D5" w:rsidR="4C7CF673" w:rsidRDefault="4C7CF673" w:rsidP="00711612">
          <w:pPr>
            <w:pStyle w:val="Header"/>
            <w:jc w:val="center"/>
          </w:pPr>
        </w:p>
      </w:tc>
      <w:tc>
        <w:tcPr>
          <w:tcW w:w="1840" w:type="dxa"/>
        </w:tcPr>
        <w:p w14:paraId="004793D2" w14:textId="3049758A" w:rsidR="4C7CF673" w:rsidRDefault="4C7CF673" w:rsidP="00711612">
          <w:pPr>
            <w:pStyle w:val="Header"/>
            <w:ind w:right="-115"/>
            <w:jc w:val="right"/>
          </w:pPr>
        </w:p>
      </w:tc>
    </w:tr>
  </w:tbl>
  <w:p w14:paraId="1CB19448" w14:textId="718569C4" w:rsidR="4C7CF673" w:rsidRDefault="4C7CF673" w:rsidP="00711612">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92645F4" w14:textId="77777777" w:rsidTr="00711612">
      <w:trPr>
        <w:trHeight w:val="300"/>
      </w:trPr>
      <w:tc>
        <w:tcPr>
          <w:tcW w:w="360" w:type="dxa"/>
        </w:tcPr>
        <w:p w14:paraId="34913368" w14:textId="2EAA8966" w:rsidR="4C7CF673" w:rsidRDefault="4C7CF673" w:rsidP="00711612">
          <w:pPr>
            <w:pStyle w:val="Header"/>
            <w:ind w:left="-115"/>
          </w:pPr>
        </w:p>
      </w:tc>
      <w:tc>
        <w:tcPr>
          <w:tcW w:w="360" w:type="dxa"/>
        </w:tcPr>
        <w:p w14:paraId="4012AD01" w14:textId="2210AE1A" w:rsidR="4C7CF673" w:rsidRDefault="4C7CF673" w:rsidP="00711612">
          <w:pPr>
            <w:pStyle w:val="Header"/>
            <w:jc w:val="center"/>
          </w:pPr>
        </w:p>
      </w:tc>
      <w:tc>
        <w:tcPr>
          <w:tcW w:w="360" w:type="dxa"/>
        </w:tcPr>
        <w:p w14:paraId="3D7F713B" w14:textId="1B098149" w:rsidR="4C7CF673" w:rsidRDefault="4C7CF673" w:rsidP="00711612">
          <w:pPr>
            <w:pStyle w:val="Header"/>
            <w:ind w:right="-115"/>
            <w:jc w:val="right"/>
          </w:pPr>
        </w:p>
      </w:tc>
    </w:tr>
  </w:tbl>
  <w:p w14:paraId="5312C3B3" w14:textId="60564344" w:rsidR="4C7CF673" w:rsidRDefault="4C7CF673" w:rsidP="007116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3E8D17A6" w14:textId="77777777" w:rsidTr="00711612">
      <w:trPr>
        <w:trHeight w:val="300"/>
      </w:trPr>
      <w:tc>
        <w:tcPr>
          <w:tcW w:w="2565" w:type="dxa"/>
        </w:tcPr>
        <w:p w14:paraId="4D074CAC" w14:textId="45E41C6D" w:rsidR="4C7CF673" w:rsidRDefault="4C7CF673" w:rsidP="00711612">
          <w:pPr>
            <w:pStyle w:val="Header"/>
            <w:ind w:left="-115"/>
          </w:pPr>
        </w:p>
      </w:tc>
      <w:tc>
        <w:tcPr>
          <w:tcW w:w="2565" w:type="dxa"/>
        </w:tcPr>
        <w:p w14:paraId="7553A0E0" w14:textId="686A94BB" w:rsidR="4C7CF673" w:rsidRDefault="4C7CF673" w:rsidP="00711612">
          <w:pPr>
            <w:pStyle w:val="Header"/>
            <w:jc w:val="center"/>
          </w:pPr>
        </w:p>
      </w:tc>
      <w:tc>
        <w:tcPr>
          <w:tcW w:w="2565" w:type="dxa"/>
        </w:tcPr>
        <w:p w14:paraId="40357AC8" w14:textId="2996F045" w:rsidR="4C7CF673" w:rsidRDefault="4C7CF673" w:rsidP="00711612">
          <w:pPr>
            <w:pStyle w:val="Header"/>
            <w:ind w:right="-115"/>
            <w:jc w:val="right"/>
          </w:pPr>
        </w:p>
      </w:tc>
    </w:tr>
  </w:tbl>
  <w:p w14:paraId="70AB73F3" w14:textId="7C473058" w:rsidR="4C7CF673" w:rsidRDefault="4C7CF673" w:rsidP="00711612">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60"/>
      <w:gridCol w:w="2060"/>
      <w:gridCol w:w="2060"/>
    </w:tblGrid>
    <w:tr w:rsidR="4C7CF673" w14:paraId="32ACB9CF" w14:textId="77777777" w:rsidTr="00711612">
      <w:trPr>
        <w:trHeight w:val="300"/>
      </w:trPr>
      <w:tc>
        <w:tcPr>
          <w:tcW w:w="2060" w:type="dxa"/>
        </w:tcPr>
        <w:p w14:paraId="50D8B5DB" w14:textId="08E7CDD6" w:rsidR="4C7CF673" w:rsidRDefault="4C7CF673" w:rsidP="00711612">
          <w:pPr>
            <w:pStyle w:val="Header"/>
            <w:ind w:left="-115"/>
          </w:pPr>
        </w:p>
      </w:tc>
      <w:tc>
        <w:tcPr>
          <w:tcW w:w="2060" w:type="dxa"/>
        </w:tcPr>
        <w:p w14:paraId="6B3B7FB7" w14:textId="098422B6" w:rsidR="4C7CF673" w:rsidRDefault="4C7CF673" w:rsidP="00711612">
          <w:pPr>
            <w:pStyle w:val="Header"/>
            <w:jc w:val="center"/>
          </w:pPr>
        </w:p>
      </w:tc>
      <w:tc>
        <w:tcPr>
          <w:tcW w:w="2060" w:type="dxa"/>
        </w:tcPr>
        <w:p w14:paraId="201208C1" w14:textId="78217F22" w:rsidR="4C7CF673" w:rsidRDefault="4C7CF673" w:rsidP="00711612">
          <w:pPr>
            <w:pStyle w:val="Header"/>
            <w:ind w:right="-115"/>
            <w:jc w:val="right"/>
          </w:pPr>
        </w:p>
      </w:tc>
    </w:tr>
  </w:tbl>
  <w:p w14:paraId="06B22B31" w14:textId="5A7A8875" w:rsidR="4C7CF673" w:rsidRDefault="4C7CF673" w:rsidP="00711612">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2D68EF79" w14:textId="77777777" w:rsidTr="00711612">
      <w:trPr>
        <w:trHeight w:val="300"/>
      </w:trPr>
      <w:tc>
        <w:tcPr>
          <w:tcW w:w="1840" w:type="dxa"/>
        </w:tcPr>
        <w:p w14:paraId="37E59814" w14:textId="492861A7" w:rsidR="4C7CF673" w:rsidRDefault="4C7CF673" w:rsidP="00711612">
          <w:pPr>
            <w:pStyle w:val="Header"/>
            <w:ind w:left="-115"/>
          </w:pPr>
        </w:p>
      </w:tc>
      <w:tc>
        <w:tcPr>
          <w:tcW w:w="1840" w:type="dxa"/>
        </w:tcPr>
        <w:p w14:paraId="109CE042" w14:textId="6F10930D" w:rsidR="4C7CF673" w:rsidRDefault="4C7CF673" w:rsidP="00711612">
          <w:pPr>
            <w:pStyle w:val="Header"/>
            <w:jc w:val="center"/>
          </w:pPr>
        </w:p>
      </w:tc>
      <w:tc>
        <w:tcPr>
          <w:tcW w:w="1840" w:type="dxa"/>
        </w:tcPr>
        <w:p w14:paraId="18505FF0" w14:textId="48D236A0" w:rsidR="4C7CF673" w:rsidRDefault="4C7CF673" w:rsidP="00711612">
          <w:pPr>
            <w:pStyle w:val="Header"/>
            <w:ind w:right="-115"/>
            <w:jc w:val="right"/>
          </w:pPr>
        </w:p>
      </w:tc>
    </w:tr>
  </w:tbl>
  <w:p w14:paraId="2FC92E88" w14:textId="37B03C77" w:rsidR="4C7CF673" w:rsidRDefault="4C7CF673" w:rsidP="007116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112C8783" w14:textId="77777777" w:rsidTr="00711612">
      <w:trPr>
        <w:trHeight w:val="300"/>
      </w:trPr>
      <w:tc>
        <w:tcPr>
          <w:tcW w:w="2565" w:type="dxa"/>
        </w:tcPr>
        <w:p w14:paraId="76FAF7BF" w14:textId="6063350F" w:rsidR="4C7CF673" w:rsidRDefault="4C7CF673" w:rsidP="00711612">
          <w:pPr>
            <w:pStyle w:val="Header"/>
            <w:ind w:left="-115"/>
          </w:pPr>
        </w:p>
      </w:tc>
      <w:tc>
        <w:tcPr>
          <w:tcW w:w="2565" w:type="dxa"/>
        </w:tcPr>
        <w:p w14:paraId="6EDB3BA6" w14:textId="79191F94" w:rsidR="4C7CF673" w:rsidRDefault="4C7CF673" w:rsidP="00711612">
          <w:pPr>
            <w:pStyle w:val="Header"/>
            <w:jc w:val="center"/>
          </w:pPr>
        </w:p>
      </w:tc>
      <w:tc>
        <w:tcPr>
          <w:tcW w:w="2565" w:type="dxa"/>
        </w:tcPr>
        <w:p w14:paraId="6817B290" w14:textId="05FF906A" w:rsidR="4C7CF673" w:rsidRDefault="4C7CF673" w:rsidP="00711612">
          <w:pPr>
            <w:pStyle w:val="Header"/>
            <w:ind w:right="-115"/>
            <w:jc w:val="right"/>
          </w:pPr>
        </w:p>
      </w:tc>
    </w:tr>
  </w:tbl>
  <w:p w14:paraId="2CB74D6B" w14:textId="5870F059" w:rsidR="4C7CF673" w:rsidRDefault="4C7CF673" w:rsidP="0071161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88D663D" w14:textId="77777777" w:rsidTr="00711612">
      <w:trPr>
        <w:trHeight w:val="300"/>
      </w:trPr>
      <w:tc>
        <w:tcPr>
          <w:tcW w:w="2880" w:type="dxa"/>
        </w:tcPr>
        <w:p w14:paraId="7636FBD5" w14:textId="48AD5BAC" w:rsidR="4C7CF673" w:rsidRDefault="4C7CF673" w:rsidP="00711612">
          <w:pPr>
            <w:pStyle w:val="Header"/>
            <w:ind w:left="-115"/>
          </w:pPr>
        </w:p>
      </w:tc>
      <w:tc>
        <w:tcPr>
          <w:tcW w:w="2880" w:type="dxa"/>
        </w:tcPr>
        <w:p w14:paraId="062F173D" w14:textId="3A5054F1" w:rsidR="4C7CF673" w:rsidRDefault="4C7CF673" w:rsidP="00711612">
          <w:pPr>
            <w:pStyle w:val="Header"/>
            <w:jc w:val="center"/>
          </w:pPr>
        </w:p>
      </w:tc>
      <w:tc>
        <w:tcPr>
          <w:tcW w:w="2880" w:type="dxa"/>
        </w:tcPr>
        <w:p w14:paraId="0C2E23D5" w14:textId="4A970635" w:rsidR="4C7CF673" w:rsidRDefault="4C7CF673" w:rsidP="00711612">
          <w:pPr>
            <w:pStyle w:val="Header"/>
            <w:ind w:right="-115"/>
            <w:jc w:val="right"/>
          </w:pPr>
        </w:p>
      </w:tc>
    </w:tr>
  </w:tbl>
  <w:p w14:paraId="61ECEDB6" w14:textId="4E4AE9C0" w:rsidR="4C7CF673" w:rsidRDefault="4C7CF673" w:rsidP="007116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C253EB3" w14:textId="77777777" w:rsidTr="00711612">
      <w:trPr>
        <w:trHeight w:val="300"/>
      </w:trPr>
      <w:tc>
        <w:tcPr>
          <w:tcW w:w="2880" w:type="dxa"/>
        </w:tcPr>
        <w:p w14:paraId="5AC420F9" w14:textId="3E4887F1" w:rsidR="4C7CF673" w:rsidRDefault="4C7CF673" w:rsidP="00711612">
          <w:pPr>
            <w:pStyle w:val="Header"/>
            <w:ind w:left="-115"/>
          </w:pPr>
        </w:p>
      </w:tc>
      <w:tc>
        <w:tcPr>
          <w:tcW w:w="2880" w:type="dxa"/>
        </w:tcPr>
        <w:p w14:paraId="264551B5" w14:textId="3BC05FBF" w:rsidR="4C7CF673" w:rsidRDefault="4C7CF673" w:rsidP="00711612">
          <w:pPr>
            <w:pStyle w:val="Header"/>
            <w:jc w:val="center"/>
          </w:pPr>
        </w:p>
      </w:tc>
      <w:tc>
        <w:tcPr>
          <w:tcW w:w="2880" w:type="dxa"/>
        </w:tcPr>
        <w:p w14:paraId="5BC13442" w14:textId="270C277C" w:rsidR="4C7CF673" w:rsidRDefault="4C7CF673" w:rsidP="00711612">
          <w:pPr>
            <w:pStyle w:val="Header"/>
            <w:ind w:right="-115"/>
            <w:jc w:val="right"/>
          </w:pPr>
        </w:p>
      </w:tc>
    </w:tr>
  </w:tbl>
  <w:p w14:paraId="74AF4C97" w14:textId="54E82071" w:rsidR="4C7CF673" w:rsidRDefault="4C7CF673" w:rsidP="0071161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357DAFC2" w14:textId="77777777" w:rsidTr="00711612">
      <w:trPr>
        <w:trHeight w:val="300"/>
      </w:trPr>
      <w:tc>
        <w:tcPr>
          <w:tcW w:w="1645" w:type="dxa"/>
        </w:tcPr>
        <w:p w14:paraId="58799BF5" w14:textId="7705CF34" w:rsidR="4C7CF673" w:rsidRDefault="4C7CF673" w:rsidP="00711612">
          <w:pPr>
            <w:pStyle w:val="Header"/>
            <w:ind w:left="-115"/>
          </w:pPr>
        </w:p>
      </w:tc>
      <w:tc>
        <w:tcPr>
          <w:tcW w:w="1645" w:type="dxa"/>
        </w:tcPr>
        <w:p w14:paraId="196F0CA9" w14:textId="1583066E" w:rsidR="4C7CF673" w:rsidRDefault="4C7CF673" w:rsidP="00711612">
          <w:pPr>
            <w:pStyle w:val="Header"/>
            <w:jc w:val="center"/>
          </w:pPr>
        </w:p>
      </w:tc>
      <w:tc>
        <w:tcPr>
          <w:tcW w:w="1645" w:type="dxa"/>
        </w:tcPr>
        <w:p w14:paraId="37F233D9" w14:textId="3DA24A89" w:rsidR="4C7CF673" w:rsidRDefault="4C7CF673" w:rsidP="00711612">
          <w:pPr>
            <w:pStyle w:val="Header"/>
            <w:ind w:right="-115"/>
            <w:jc w:val="right"/>
          </w:pPr>
        </w:p>
      </w:tc>
    </w:tr>
  </w:tbl>
  <w:p w14:paraId="49F437DC" w14:textId="1EDA539B" w:rsidR="4C7CF673" w:rsidRDefault="4C7CF673" w:rsidP="00711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737F" w14:textId="77777777" w:rsidR="00491A9E" w:rsidRDefault="00491A9E" w:rsidP="00D61CD0">
      <w:r>
        <w:separator/>
      </w:r>
    </w:p>
  </w:footnote>
  <w:footnote w:type="continuationSeparator" w:id="0">
    <w:p w14:paraId="283B6647" w14:textId="77777777" w:rsidR="00491A9E" w:rsidRDefault="00491A9E" w:rsidP="00D61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4354" w14:textId="417DC187" w:rsidR="4C7CF673" w:rsidRPr="00F92637" w:rsidRDefault="00317BCD" w:rsidP="00711612">
    <w:pPr>
      <w:pStyle w:val="Header"/>
      <w:rPr>
        <w:rFonts w:ascii="Arial" w:hAnsi="Arial" w:cs="Arial"/>
      </w:rPr>
    </w:pPr>
    <w:r w:rsidRPr="00F92637">
      <w:rPr>
        <w:rFonts w:ascii="Arial" w:hAnsi="Arial" w:cs="Arial"/>
      </w:rPr>
      <w:t xml:space="preserve">CUSC </w:t>
    </w:r>
    <w:r w:rsidR="00F92637" w:rsidRPr="00F92637">
      <w:rPr>
        <w:rFonts w:ascii="Arial" w:hAnsi="Arial" w:cs="Arial"/>
      </w:rPr>
      <w:t>v6.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2198326" w14:textId="77777777" w:rsidTr="00711612">
      <w:trPr>
        <w:trHeight w:val="300"/>
      </w:trPr>
      <w:tc>
        <w:tcPr>
          <w:tcW w:w="2880" w:type="dxa"/>
        </w:tcPr>
        <w:p w14:paraId="1FDC1947" w14:textId="1BE5A5CD" w:rsidR="4C7CF673" w:rsidRDefault="4C7CF673" w:rsidP="00711612">
          <w:pPr>
            <w:pStyle w:val="Header"/>
            <w:ind w:left="-115"/>
          </w:pPr>
        </w:p>
      </w:tc>
      <w:tc>
        <w:tcPr>
          <w:tcW w:w="2880" w:type="dxa"/>
        </w:tcPr>
        <w:p w14:paraId="11FB464D" w14:textId="06C3E577" w:rsidR="4C7CF673" w:rsidRDefault="4C7CF673" w:rsidP="00711612">
          <w:pPr>
            <w:pStyle w:val="Header"/>
            <w:jc w:val="center"/>
          </w:pPr>
        </w:p>
      </w:tc>
      <w:tc>
        <w:tcPr>
          <w:tcW w:w="2880" w:type="dxa"/>
        </w:tcPr>
        <w:p w14:paraId="3A02ED0E" w14:textId="503EF8A4" w:rsidR="4C7CF673" w:rsidRDefault="4C7CF673" w:rsidP="00711612">
          <w:pPr>
            <w:pStyle w:val="Header"/>
            <w:ind w:right="-115"/>
            <w:jc w:val="right"/>
          </w:pPr>
        </w:p>
      </w:tc>
    </w:tr>
  </w:tbl>
  <w:p w14:paraId="614BA049" w14:textId="76DFF704" w:rsidR="4C7CF673" w:rsidRDefault="4C7CF673" w:rsidP="0071161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9C6AF38" w14:textId="77777777" w:rsidTr="00711612">
      <w:trPr>
        <w:trHeight w:val="300"/>
      </w:trPr>
      <w:tc>
        <w:tcPr>
          <w:tcW w:w="1645" w:type="dxa"/>
        </w:tcPr>
        <w:p w14:paraId="4CC7140E" w14:textId="4BC199BD" w:rsidR="4C7CF673" w:rsidRDefault="4C7CF673" w:rsidP="00711612">
          <w:pPr>
            <w:pStyle w:val="Header"/>
            <w:ind w:left="-115"/>
          </w:pPr>
        </w:p>
      </w:tc>
      <w:tc>
        <w:tcPr>
          <w:tcW w:w="1645" w:type="dxa"/>
        </w:tcPr>
        <w:p w14:paraId="0141E245" w14:textId="3FB642AC" w:rsidR="4C7CF673" w:rsidRDefault="4C7CF673" w:rsidP="00711612">
          <w:pPr>
            <w:pStyle w:val="Header"/>
            <w:jc w:val="center"/>
          </w:pPr>
        </w:p>
      </w:tc>
      <w:tc>
        <w:tcPr>
          <w:tcW w:w="1645" w:type="dxa"/>
        </w:tcPr>
        <w:p w14:paraId="73F82251" w14:textId="64F556E6" w:rsidR="4C7CF673" w:rsidRDefault="4C7CF673" w:rsidP="00711612">
          <w:pPr>
            <w:pStyle w:val="Header"/>
            <w:ind w:right="-115"/>
            <w:jc w:val="right"/>
          </w:pPr>
        </w:p>
      </w:tc>
    </w:tr>
  </w:tbl>
  <w:p w14:paraId="21E89278" w14:textId="62EA4074" w:rsidR="4C7CF673" w:rsidRDefault="4C7CF673" w:rsidP="007116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96836AB" w14:textId="77777777" w:rsidTr="00711612">
      <w:trPr>
        <w:trHeight w:val="300"/>
      </w:trPr>
      <w:tc>
        <w:tcPr>
          <w:tcW w:w="2880" w:type="dxa"/>
        </w:tcPr>
        <w:p w14:paraId="45DB2419" w14:textId="5C2EA301" w:rsidR="4C7CF673" w:rsidRDefault="4C7CF673" w:rsidP="00711612">
          <w:pPr>
            <w:pStyle w:val="Header"/>
            <w:ind w:left="-115"/>
          </w:pPr>
        </w:p>
      </w:tc>
      <w:tc>
        <w:tcPr>
          <w:tcW w:w="2880" w:type="dxa"/>
        </w:tcPr>
        <w:p w14:paraId="20819825" w14:textId="20D893DD" w:rsidR="4C7CF673" w:rsidRDefault="4C7CF673" w:rsidP="00711612">
          <w:pPr>
            <w:pStyle w:val="Header"/>
            <w:jc w:val="center"/>
          </w:pPr>
        </w:p>
      </w:tc>
      <w:tc>
        <w:tcPr>
          <w:tcW w:w="2880" w:type="dxa"/>
        </w:tcPr>
        <w:p w14:paraId="0675F725" w14:textId="2D13B13F" w:rsidR="4C7CF673" w:rsidRDefault="4C7CF673" w:rsidP="00711612">
          <w:pPr>
            <w:pStyle w:val="Header"/>
            <w:ind w:right="-115"/>
            <w:jc w:val="right"/>
          </w:pPr>
        </w:p>
      </w:tc>
    </w:tr>
  </w:tbl>
  <w:p w14:paraId="46F49443" w14:textId="62BF67DD" w:rsidR="4C7CF673" w:rsidRDefault="4C7CF673" w:rsidP="0071161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4525D487" w14:textId="77777777" w:rsidTr="00711612">
      <w:trPr>
        <w:trHeight w:val="300"/>
      </w:trPr>
      <w:tc>
        <w:tcPr>
          <w:tcW w:w="1645" w:type="dxa"/>
        </w:tcPr>
        <w:p w14:paraId="4E9DB1B5" w14:textId="4D14C78D" w:rsidR="4C7CF673" w:rsidRDefault="4C7CF673" w:rsidP="00711612">
          <w:pPr>
            <w:pStyle w:val="Header"/>
            <w:ind w:left="-115"/>
          </w:pPr>
        </w:p>
      </w:tc>
      <w:tc>
        <w:tcPr>
          <w:tcW w:w="1645" w:type="dxa"/>
        </w:tcPr>
        <w:p w14:paraId="2392E963" w14:textId="4E1E3364" w:rsidR="4C7CF673" w:rsidRDefault="4C7CF673" w:rsidP="00711612">
          <w:pPr>
            <w:pStyle w:val="Header"/>
            <w:jc w:val="center"/>
          </w:pPr>
        </w:p>
      </w:tc>
      <w:tc>
        <w:tcPr>
          <w:tcW w:w="1645" w:type="dxa"/>
        </w:tcPr>
        <w:p w14:paraId="473FEB3A" w14:textId="0D842EBE" w:rsidR="4C7CF673" w:rsidRDefault="4C7CF673" w:rsidP="00711612">
          <w:pPr>
            <w:pStyle w:val="Header"/>
            <w:ind w:right="-115"/>
            <w:jc w:val="right"/>
          </w:pPr>
        </w:p>
      </w:tc>
    </w:tr>
  </w:tbl>
  <w:p w14:paraId="62A51771" w14:textId="424A05EF" w:rsidR="4C7CF673" w:rsidRDefault="4C7CF673" w:rsidP="0071161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3D45FBB" w14:textId="77777777" w:rsidTr="00711612">
      <w:trPr>
        <w:trHeight w:val="300"/>
      </w:trPr>
      <w:tc>
        <w:tcPr>
          <w:tcW w:w="2880" w:type="dxa"/>
        </w:tcPr>
        <w:p w14:paraId="79BD4738" w14:textId="440865BD" w:rsidR="4C7CF673" w:rsidRDefault="4C7CF673" w:rsidP="00711612">
          <w:pPr>
            <w:pStyle w:val="Header"/>
            <w:ind w:left="-115"/>
          </w:pPr>
        </w:p>
      </w:tc>
      <w:tc>
        <w:tcPr>
          <w:tcW w:w="2880" w:type="dxa"/>
        </w:tcPr>
        <w:p w14:paraId="55A75A3E" w14:textId="71043354" w:rsidR="4C7CF673" w:rsidRDefault="4C7CF673" w:rsidP="00711612">
          <w:pPr>
            <w:pStyle w:val="Header"/>
            <w:jc w:val="center"/>
          </w:pPr>
        </w:p>
      </w:tc>
      <w:tc>
        <w:tcPr>
          <w:tcW w:w="2880" w:type="dxa"/>
        </w:tcPr>
        <w:p w14:paraId="697DD5E5" w14:textId="4C8D63A0" w:rsidR="4C7CF673" w:rsidRDefault="4C7CF673" w:rsidP="00711612">
          <w:pPr>
            <w:pStyle w:val="Header"/>
            <w:ind w:right="-115"/>
            <w:jc w:val="right"/>
          </w:pPr>
        </w:p>
      </w:tc>
    </w:tr>
  </w:tbl>
  <w:p w14:paraId="49D15E4D" w14:textId="4B6E0E42" w:rsidR="4C7CF673" w:rsidRDefault="4C7CF673" w:rsidP="007116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04030F46" w14:textId="77777777" w:rsidTr="00711612">
      <w:trPr>
        <w:trHeight w:val="300"/>
      </w:trPr>
      <w:tc>
        <w:tcPr>
          <w:tcW w:w="1645" w:type="dxa"/>
        </w:tcPr>
        <w:p w14:paraId="22A67BE9" w14:textId="01590150" w:rsidR="4C7CF673" w:rsidRDefault="4C7CF673" w:rsidP="00711612">
          <w:pPr>
            <w:pStyle w:val="Header"/>
            <w:ind w:left="-115"/>
          </w:pPr>
        </w:p>
      </w:tc>
      <w:tc>
        <w:tcPr>
          <w:tcW w:w="1645" w:type="dxa"/>
        </w:tcPr>
        <w:p w14:paraId="12E7FB51" w14:textId="7E33A9AE" w:rsidR="4C7CF673" w:rsidRDefault="4C7CF673" w:rsidP="00711612">
          <w:pPr>
            <w:pStyle w:val="Header"/>
            <w:jc w:val="center"/>
          </w:pPr>
        </w:p>
      </w:tc>
      <w:tc>
        <w:tcPr>
          <w:tcW w:w="1645" w:type="dxa"/>
        </w:tcPr>
        <w:p w14:paraId="41B9C4F6" w14:textId="4E818E29" w:rsidR="4C7CF673" w:rsidRDefault="4C7CF673" w:rsidP="00711612">
          <w:pPr>
            <w:pStyle w:val="Header"/>
            <w:ind w:right="-115"/>
            <w:jc w:val="right"/>
          </w:pPr>
        </w:p>
      </w:tc>
    </w:tr>
  </w:tbl>
  <w:p w14:paraId="234520DD" w14:textId="0D2A775C" w:rsidR="4C7CF673" w:rsidRDefault="4C7CF673" w:rsidP="0071161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9235BCC" w14:textId="77777777" w:rsidTr="00711612">
      <w:trPr>
        <w:trHeight w:val="300"/>
      </w:trPr>
      <w:tc>
        <w:tcPr>
          <w:tcW w:w="2880" w:type="dxa"/>
        </w:tcPr>
        <w:p w14:paraId="5EC13191" w14:textId="59E1E57C" w:rsidR="4C7CF673" w:rsidRDefault="4C7CF673" w:rsidP="00711612">
          <w:pPr>
            <w:pStyle w:val="Header"/>
            <w:ind w:left="-115"/>
          </w:pPr>
        </w:p>
      </w:tc>
      <w:tc>
        <w:tcPr>
          <w:tcW w:w="2880" w:type="dxa"/>
        </w:tcPr>
        <w:p w14:paraId="1CEEC12E" w14:textId="54FF0A37" w:rsidR="4C7CF673" w:rsidRDefault="4C7CF673" w:rsidP="00711612">
          <w:pPr>
            <w:pStyle w:val="Header"/>
            <w:jc w:val="center"/>
          </w:pPr>
        </w:p>
      </w:tc>
      <w:tc>
        <w:tcPr>
          <w:tcW w:w="2880" w:type="dxa"/>
        </w:tcPr>
        <w:p w14:paraId="27861A16" w14:textId="5C07AB04" w:rsidR="4C7CF673" w:rsidRDefault="4C7CF673" w:rsidP="00711612">
          <w:pPr>
            <w:pStyle w:val="Header"/>
            <w:ind w:right="-115"/>
            <w:jc w:val="right"/>
          </w:pPr>
        </w:p>
      </w:tc>
    </w:tr>
  </w:tbl>
  <w:p w14:paraId="138344DB" w14:textId="3C60F21C" w:rsidR="4C7CF673" w:rsidRDefault="4C7CF673" w:rsidP="0071161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716A046" w14:textId="77777777" w:rsidTr="00711612">
      <w:trPr>
        <w:trHeight w:val="300"/>
      </w:trPr>
      <w:tc>
        <w:tcPr>
          <w:tcW w:w="1645" w:type="dxa"/>
        </w:tcPr>
        <w:p w14:paraId="25090646" w14:textId="62AAA421" w:rsidR="4C7CF673" w:rsidRDefault="4C7CF673" w:rsidP="00711612">
          <w:pPr>
            <w:pStyle w:val="Header"/>
            <w:ind w:left="-115"/>
          </w:pPr>
        </w:p>
      </w:tc>
      <w:tc>
        <w:tcPr>
          <w:tcW w:w="1645" w:type="dxa"/>
        </w:tcPr>
        <w:p w14:paraId="2F039E66" w14:textId="29C90CF3" w:rsidR="4C7CF673" w:rsidRDefault="4C7CF673" w:rsidP="00711612">
          <w:pPr>
            <w:pStyle w:val="Header"/>
            <w:jc w:val="center"/>
          </w:pPr>
        </w:p>
      </w:tc>
      <w:tc>
        <w:tcPr>
          <w:tcW w:w="1645" w:type="dxa"/>
        </w:tcPr>
        <w:p w14:paraId="3E42AA29" w14:textId="29299A2A" w:rsidR="4C7CF673" w:rsidRDefault="4C7CF673" w:rsidP="00711612">
          <w:pPr>
            <w:pStyle w:val="Header"/>
            <w:ind w:right="-115"/>
            <w:jc w:val="right"/>
          </w:pPr>
        </w:p>
      </w:tc>
    </w:tr>
  </w:tbl>
  <w:p w14:paraId="466ADD9E" w14:textId="6D4A4917" w:rsidR="4C7CF673" w:rsidRDefault="4C7CF673" w:rsidP="0071161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1E1599F" w14:textId="77777777" w:rsidTr="00711612">
      <w:trPr>
        <w:trHeight w:val="300"/>
      </w:trPr>
      <w:tc>
        <w:tcPr>
          <w:tcW w:w="2880" w:type="dxa"/>
        </w:tcPr>
        <w:p w14:paraId="7B8E7167" w14:textId="35175A1F" w:rsidR="4C7CF673" w:rsidRDefault="4C7CF673" w:rsidP="00711612">
          <w:pPr>
            <w:pStyle w:val="Header"/>
            <w:ind w:left="-115"/>
          </w:pPr>
        </w:p>
      </w:tc>
      <w:tc>
        <w:tcPr>
          <w:tcW w:w="2880" w:type="dxa"/>
        </w:tcPr>
        <w:p w14:paraId="4119289D" w14:textId="1B3CCDC2" w:rsidR="4C7CF673" w:rsidRDefault="4C7CF673" w:rsidP="00711612">
          <w:pPr>
            <w:pStyle w:val="Header"/>
            <w:jc w:val="center"/>
          </w:pPr>
        </w:p>
      </w:tc>
      <w:tc>
        <w:tcPr>
          <w:tcW w:w="2880" w:type="dxa"/>
        </w:tcPr>
        <w:p w14:paraId="19B37F44" w14:textId="785CE5B1" w:rsidR="4C7CF673" w:rsidRDefault="4C7CF673" w:rsidP="00711612">
          <w:pPr>
            <w:pStyle w:val="Header"/>
            <w:ind w:right="-115"/>
            <w:jc w:val="right"/>
          </w:pPr>
        </w:p>
      </w:tc>
    </w:tr>
  </w:tbl>
  <w:p w14:paraId="56AA1E3E" w14:textId="662ABC01" w:rsidR="4C7CF673" w:rsidRDefault="4C7CF673" w:rsidP="0071161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2884781F" w14:textId="77777777" w:rsidTr="00711612">
      <w:trPr>
        <w:trHeight w:val="300"/>
      </w:trPr>
      <w:tc>
        <w:tcPr>
          <w:tcW w:w="1645" w:type="dxa"/>
        </w:tcPr>
        <w:p w14:paraId="0DCC6AB8" w14:textId="57727CE4" w:rsidR="4C7CF673" w:rsidRDefault="4C7CF673" w:rsidP="00711612">
          <w:pPr>
            <w:pStyle w:val="Header"/>
            <w:ind w:left="-115"/>
          </w:pPr>
        </w:p>
      </w:tc>
      <w:tc>
        <w:tcPr>
          <w:tcW w:w="1645" w:type="dxa"/>
        </w:tcPr>
        <w:p w14:paraId="145B1543" w14:textId="3D75CB97" w:rsidR="4C7CF673" w:rsidRDefault="4C7CF673" w:rsidP="00711612">
          <w:pPr>
            <w:pStyle w:val="Header"/>
            <w:jc w:val="center"/>
          </w:pPr>
        </w:p>
      </w:tc>
      <w:tc>
        <w:tcPr>
          <w:tcW w:w="1645" w:type="dxa"/>
        </w:tcPr>
        <w:p w14:paraId="1824F0D1" w14:textId="538BF70E" w:rsidR="4C7CF673" w:rsidRDefault="4C7CF673" w:rsidP="00711612">
          <w:pPr>
            <w:pStyle w:val="Header"/>
            <w:ind w:right="-115"/>
            <w:jc w:val="right"/>
          </w:pPr>
        </w:p>
      </w:tc>
    </w:tr>
  </w:tbl>
  <w:p w14:paraId="4439D7C2" w14:textId="73CC0E82" w:rsidR="4C7CF673" w:rsidRDefault="4C7CF673" w:rsidP="00711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C7CF673" w14:paraId="0B67A1F2" w14:textId="77777777" w:rsidTr="00711612">
      <w:trPr>
        <w:trHeight w:val="300"/>
      </w:trPr>
      <w:tc>
        <w:tcPr>
          <w:tcW w:w="3005" w:type="dxa"/>
        </w:tcPr>
        <w:p w14:paraId="059F1F59" w14:textId="70D83FFC" w:rsidR="4C7CF673" w:rsidRDefault="4C7CF673" w:rsidP="00711612">
          <w:pPr>
            <w:pStyle w:val="Header"/>
            <w:ind w:left="-115"/>
          </w:pPr>
        </w:p>
      </w:tc>
      <w:tc>
        <w:tcPr>
          <w:tcW w:w="3005" w:type="dxa"/>
        </w:tcPr>
        <w:p w14:paraId="2A27CD86" w14:textId="15369C4E" w:rsidR="4C7CF673" w:rsidRDefault="4C7CF673" w:rsidP="00711612">
          <w:pPr>
            <w:pStyle w:val="Header"/>
            <w:jc w:val="center"/>
          </w:pPr>
        </w:p>
      </w:tc>
      <w:tc>
        <w:tcPr>
          <w:tcW w:w="3005" w:type="dxa"/>
        </w:tcPr>
        <w:p w14:paraId="1D246AEF" w14:textId="61984907" w:rsidR="4C7CF673" w:rsidRDefault="4C7CF673" w:rsidP="00711612">
          <w:pPr>
            <w:pStyle w:val="Header"/>
            <w:ind w:right="-115"/>
            <w:jc w:val="right"/>
          </w:pPr>
        </w:p>
      </w:tc>
    </w:tr>
  </w:tbl>
  <w:p w14:paraId="2B75E076" w14:textId="3B33F2C1" w:rsidR="4C7CF673" w:rsidRDefault="4C7CF673" w:rsidP="0071161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EDB7E43" w14:textId="77777777" w:rsidTr="00711612">
      <w:trPr>
        <w:trHeight w:val="300"/>
      </w:trPr>
      <w:tc>
        <w:tcPr>
          <w:tcW w:w="2880" w:type="dxa"/>
        </w:tcPr>
        <w:p w14:paraId="0EED8B5A" w14:textId="2480B16A" w:rsidR="4C7CF673" w:rsidRDefault="4C7CF673" w:rsidP="00711612">
          <w:pPr>
            <w:pStyle w:val="Header"/>
            <w:ind w:left="-115"/>
          </w:pPr>
        </w:p>
      </w:tc>
      <w:tc>
        <w:tcPr>
          <w:tcW w:w="2880" w:type="dxa"/>
        </w:tcPr>
        <w:p w14:paraId="4B0A80A5" w14:textId="4C27C376" w:rsidR="4C7CF673" w:rsidRDefault="4C7CF673" w:rsidP="00711612">
          <w:pPr>
            <w:pStyle w:val="Header"/>
            <w:jc w:val="center"/>
          </w:pPr>
        </w:p>
      </w:tc>
      <w:tc>
        <w:tcPr>
          <w:tcW w:w="2880" w:type="dxa"/>
        </w:tcPr>
        <w:p w14:paraId="051E8C5C" w14:textId="09C0E7D1" w:rsidR="4C7CF673" w:rsidRDefault="4C7CF673" w:rsidP="00711612">
          <w:pPr>
            <w:pStyle w:val="Header"/>
            <w:ind w:right="-115"/>
            <w:jc w:val="right"/>
          </w:pPr>
        </w:p>
      </w:tc>
    </w:tr>
  </w:tbl>
  <w:p w14:paraId="5460F53D" w14:textId="090E943D" w:rsidR="4C7CF673" w:rsidRDefault="4C7CF673" w:rsidP="0071161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9033BA9" w14:textId="77777777" w:rsidTr="00711612">
      <w:trPr>
        <w:trHeight w:val="300"/>
      </w:trPr>
      <w:tc>
        <w:tcPr>
          <w:tcW w:w="2880" w:type="dxa"/>
        </w:tcPr>
        <w:p w14:paraId="73DC8054" w14:textId="63561E13" w:rsidR="4C7CF673" w:rsidRDefault="4C7CF673" w:rsidP="00711612">
          <w:pPr>
            <w:pStyle w:val="Header"/>
            <w:ind w:left="-115"/>
          </w:pPr>
        </w:p>
      </w:tc>
      <w:tc>
        <w:tcPr>
          <w:tcW w:w="2880" w:type="dxa"/>
        </w:tcPr>
        <w:p w14:paraId="49BEB5B4" w14:textId="0508CC79" w:rsidR="4C7CF673" w:rsidRDefault="4C7CF673" w:rsidP="00711612">
          <w:pPr>
            <w:pStyle w:val="Header"/>
            <w:jc w:val="center"/>
          </w:pPr>
        </w:p>
      </w:tc>
      <w:tc>
        <w:tcPr>
          <w:tcW w:w="2880" w:type="dxa"/>
        </w:tcPr>
        <w:p w14:paraId="0D509536" w14:textId="3697DA53" w:rsidR="4C7CF673" w:rsidRDefault="4C7CF673" w:rsidP="00711612">
          <w:pPr>
            <w:pStyle w:val="Header"/>
            <w:ind w:right="-115"/>
            <w:jc w:val="right"/>
          </w:pPr>
        </w:p>
      </w:tc>
    </w:tr>
  </w:tbl>
  <w:p w14:paraId="2F9587CC" w14:textId="434B9720" w:rsidR="4C7CF673" w:rsidRDefault="4C7CF673" w:rsidP="0071161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DA80EF2" w14:textId="77777777" w:rsidTr="00711612">
      <w:trPr>
        <w:trHeight w:val="300"/>
      </w:trPr>
      <w:tc>
        <w:tcPr>
          <w:tcW w:w="1645" w:type="dxa"/>
        </w:tcPr>
        <w:p w14:paraId="6B17D62B" w14:textId="66457DA2" w:rsidR="4C7CF673" w:rsidRDefault="4C7CF673" w:rsidP="00711612">
          <w:pPr>
            <w:pStyle w:val="Header"/>
            <w:ind w:left="-115"/>
          </w:pPr>
        </w:p>
      </w:tc>
      <w:tc>
        <w:tcPr>
          <w:tcW w:w="1645" w:type="dxa"/>
        </w:tcPr>
        <w:p w14:paraId="634401FC" w14:textId="2B859C67" w:rsidR="4C7CF673" w:rsidRDefault="4C7CF673" w:rsidP="00711612">
          <w:pPr>
            <w:pStyle w:val="Header"/>
            <w:jc w:val="center"/>
          </w:pPr>
        </w:p>
      </w:tc>
      <w:tc>
        <w:tcPr>
          <w:tcW w:w="1645" w:type="dxa"/>
        </w:tcPr>
        <w:p w14:paraId="1917B8A7" w14:textId="0C3DB8EA" w:rsidR="4C7CF673" w:rsidRDefault="4C7CF673" w:rsidP="00711612">
          <w:pPr>
            <w:pStyle w:val="Header"/>
            <w:ind w:right="-115"/>
            <w:jc w:val="right"/>
          </w:pPr>
        </w:p>
      </w:tc>
    </w:tr>
  </w:tbl>
  <w:p w14:paraId="459B20FA" w14:textId="21D68AA2" w:rsidR="4C7CF673" w:rsidRDefault="4C7CF673" w:rsidP="007116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4C62E53" w14:textId="77777777" w:rsidTr="00711612">
      <w:trPr>
        <w:trHeight w:val="300"/>
      </w:trPr>
      <w:tc>
        <w:tcPr>
          <w:tcW w:w="2880" w:type="dxa"/>
        </w:tcPr>
        <w:p w14:paraId="0CCB3FA3" w14:textId="15C9027C" w:rsidR="4C7CF673" w:rsidRDefault="4C7CF673" w:rsidP="00711612">
          <w:pPr>
            <w:pStyle w:val="Header"/>
            <w:ind w:left="-115"/>
          </w:pPr>
        </w:p>
      </w:tc>
      <w:tc>
        <w:tcPr>
          <w:tcW w:w="2880" w:type="dxa"/>
        </w:tcPr>
        <w:p w14:paraId="35B18DAC" w14:textId="22C97AB2" w:rsidR="4C7CF673" w:rsidRDefault="4C7CF673" w:rsidP="00711612">
          <w:pPr>
            <w:pStyle w:val="Header"/>
            <w:jc w:val="center"/>
          </w:pPr>
        </w:p>
      </w:tc>
      <w:tc>
        <w:tcPr>
          <w:tcW w:w="2880" w:type="dxa"/>
        </w:tcPr>
        <w:p w14:paraId="53BD2FFA" w14:textId="09158CAE" w:rsidR="4C7CF673" w:rsidRDefault="4C7CF673" w:rsidP="00711612">
          <w:pPr>
            <w:pStyle w:val="Header"/>
            <w:ind w:right="-115"/>
            <w:jc w:val="right"/>
          </w:pPr>
        </w:p>
      </w:tc>
    </w:tr>
  </w:tbl>
  <w:p w14:paraId="1C2E59D8" w14:textId="3758C8AC" w:rsidR="4C7CF673" w:rsidRDefault="4C7CF673" w:rsidP="007116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455006B" w14:textId="77777777" w:rsidTr="00711612">
      <w:trPr>
        <w:trHeight w:val="300"/>
      </w:trPr>
      <w:tc>
        <w:tcPr>
          <w:tcW w:w="2880" w:type="dxa"/>
        </w:tcPr>
        <w:p w14:paraId="69491659" w14:textId="5373837D" w:rsidR="4C7CF673" w:rsidRDefault="4C7CF673" w:rsidP="00711612">
          <w:pPr>
            <w:pStyle w:val="Header"/>
            <w:ind w:left="-115"/>
          </w:pPr>
        </w:p>
      </w:tc>
      <w:tc>
        <w:tcPr>
          <w:tcW w:w="2880" w:type="dxa"/>
        </w:tcPr>
        <w:p w14:paraId="4998FD0F" w14:textId="0265DFAE" w:rsidR="4C7CF673" w:rsidRDefault="4C7CF673" w:rsidP="00711612">
          <w:pPr>
            <w:pStyle w:val="Header"/>
            <w:jc w:val="center"/>
          </w:pPr>
        </w:p>
      </w:tc>
      <w:tc>
        <w:tcPr>
          <w:tcW w:w="2880" w:type="dxa"/>
        </w:tcPr>
        <w:p w14:paraId="31FC7CE6" w14:textId="01A879E3" w:rsidR="4C7CF673" w:rsidRDefault="4C7CF673" w:rsidP="00711612">
          <w:pPr>
            <w:pStyle w:val="Header"/>
            <w:ind w:right="-115"/>
            <w:jc w:val="right"/>
          </w:pPr>
        </w:p>
      </w:tc>
    </w:tr>
  </w:tbl>
  <w:p w14:paraId="515C6731" w14:textId="6DCD49E8" w:rsidR="4C7CF673" w:rsidRDefault="4C7CF673" w:rsidP="007116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74C0BB3" w14:textId="77777777" w:rsidTr="00711612">
      <w:trPr>
        <w:trHeight w:val="300"/>
      </w:trPr>
      <w:tc>
        <w:tcPr>
          <w:tcW w:w="1645" w:type="dxa"/>
        </w:tcPr>
        <w:p w14:paraId="650D028D" w14:textId="6148BCA6" w:rsidR="4C7CF673" w:rsidRDefault="4C7CF673" w:rsidP="00711612">
          <w:pPr>
            <w:pStyle w:val="Header"/>
            <w:ind w:left="-115"/>
          </w:pPr>
        </w:p>
      </w:tc>
      <w:tc>
        <w:tcPr>
          <w:tcW w:w="1645" w:type="dxa"/>
        </w:tcPr>
        <w:p w14:paraId="359537DC" w14:textId="0F90A407" w:rsidR="4C7CF673" w:rsidRDefault="4C7CF673" w:rsidP="00711612">
          <w:pPr>
            <w:pStyle w:val="Header"/>
            <w:jc w:val="center"/>
          </w:pPr>
        </w:p>
      </w:tc>
      <w:tc>
        <w:tcPr>
          <w:tcW w:w="1645" w:type="dxa"/>
        </w:tcPr>
        <w:p w14:paraId="394C1DAD" w14:textId="223772F8" w:rsidR="4C7CF673" w:rsidRDefault="4C7CF673" w:rsidP="00711612">
          <w:pPr>
            <w:pStyle w:val="Header"/>
            <w:ind w:right="-115"/>
            <w:jc w:val="right"/>
          </w:pPr>
        </w:p>
      </w:tc>
    </w:tr>
  </w:tbl>
  <w:p w14:paraId="7745953A" w14:textId="2D5E2B27" w:rsidR="4C7CF673" w:rsidRDefault="4C7CF673" w:rsidP="007116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F687626" w14:textId="77777777" w:rsidTr="00711612">
      <w:trPr>
        <w:trHeight w:val="300"/>
      </w:trPr>
      <w:tc>
        <w:tcPr>
          <w:tcW w:w="2880" w:type="dxa"/>
        </w:tcPr>
        <w:p w14:paraId="37C15299" w14:textId="545AAF9A" w:rsidR="4C7CF673" w:rsidRDefault="4C7CF673" w:rsidP="00711612">
          <w:pPr>
            <w:pStyle w:val="Header"/>
            <w:ind w:left="-115"/>
          </w:pPr>
        </w:p>
      </w:tc>
      <w:tc>
        <w:tcPr>
          <w:tcW w:w="2880" w:type="dxa"/>
        </w:tcPr>
        <w:p w14:paraId="562E0FC5" w14:textId="381FD41E" w:rsidR="4C7CF673" w:rsidRDefault="4C7CF673" w:rsidP="00711612">
          <w:pPr>
            <w:pStyle w:val="Header"/>
            <w:jc w:val="center"/>
          </w:pPr>
        </w:p>
      </w:tc>
      <w:tc>
        <w:tcPr>
          <w:tcW w:w="2880" w:type="dxa"/>
        </w:tcPr>
        <w:p w14:paraId="6208AF08" w14:textId="702C2B98" w:rsidR="4C7CF673" w:rsidRDefault="4C7CF673" w:rsidP="00711612">
          <w:pPr>
            <w:pStyle w:val="Header"/>
            <w:ind w:right="-115"/>
            <w:jc w:val="right"/>
          </w:pPr>
        </w:p>
      </w:tc>
    </w:tr>
  </w:tbl>
  <w:p w14:paraId="6D69A6F9" w14:textId="718B0BFB" w:rsidR="4C7CF673" w:rsidRDefault="4C7CF673" w:rsidP="007116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E11B0EF" w14:textId="77777777" w:rsidTr="00711612">
      <w:trPr>
        <w:trHeight w:val="300"/>
      </w:trPr>
      <w:tc>
        <w:tcPr>
          <w:tcW w:w="2880" w:type="dxa"/>
        </w:tcPr>
        <w:p w14:paraId="4E60CE0B" w14:textId="6A26D4AF" w:rsidR="4C7CF673" w:rsidRDefault="4C7CF673" w:rsidP="00711612">
          <w:pPr>
            <w:pStyle w:val="Header"/>
            <w:ind w:left="-115"/>
          </w:pPr>
        </w:p>
      </w:tc>
      <w:tc>
        <w:tcPr>
          <w:tcW w:w="2880" w:type="dxa"/>
        </w:tcPr>
        <w:p w14:paraId="2A926773" w14:textId="573D8208" w:rsidR="4C7CF673" w:rsidRDefault="4C7CF673" w:rsidP="00711612">
          <w:pPr>
            <w:pStyle w:val="Header"/>
            <w:jc w:val="center"/>
          </w:pPr>
        </w:p>
      </w:tc>
      <w:tc>
        <w:tcPr>
          <w:tcW w:w="2880" w:type="dxa"/>
        </w:tcPr>
        <w:p w14:paraId="5B60ECF6" w14:textId="0260AE5D" w:rsidR="4C7CF673" w:rsidRDefault="4C7CF673" w:rsidP="00711612">
          <w:pPr>
            <w:pStyle w:val="Header"/>
            <w:ind w:right="-115"/>
            <w:jc w:val="right"/>
          </w:pPr>
        </w:p>
      </w:tc>
    </w:tr>
  </w:tbl>
  <w:p w14:paraId="59B1DE10" w14:textId="40100295" w:rsidR="4C7CF673" w:rsidRDefault="4C7CF673" w:rsidP="0071161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69CA18" w14:textId="77777777" w:rsidTr="00711612">
      <w:trPr>
        <w:trHeight w:val="300"/>
      </w:trPr>
      <w:tc>
        <w:tcPr>
          <w:tcW w:w="2880" w:type="dxa"/>
        </w:tcPr>
        <w:p w14:paraId="0D984628" w14:textId="251E8242" w:rsidR="4C7CF673" w:rsidRDefault="4C7CF673" w:rsidP="00711612">
          <w:pPr>
            <w:pStyle w:val="Header"/>
            <w:ind w:left="-115"/>
          </w:pPr>
        </w:p>
      </w:tc>
      <w:tc>
        <w:tcPr>
          <w:tcW w:w="2880" w:type="dxa"/>
        </w:tcPr>
        <w:p w14:paraId="61106C36" w14:textId="07EFCA74" w:rsidR="4C7CF673" w:rsidRDefault="4C7CF673" w:rsidP="00711612">
          <w:pPr>
            <w:pStyle w:val="Header"/>
            <w:jc w:val="center"/>
          </w:pPr>
        </w:p>
      </w:tc>
      <w:tc>
        <w:tcPr>
          <w:tcW w:w="2880" w:type="dxa"/>
        </w:tcPr>
        <w:p w14:paraId="33265F20" w14:textId="26EE095E" w:rsidR="4C7CF673" w:rsidRDefault="4C7CF673" w:rsidP="00711612">
          <w:pPr>
            <w:pStyle w:val="Header"/>
            <w:ind w:right="-115"/>
            <w:jc w:val="right"/>
          </w:pPr>
        </w:p>
      </w:tc>
    </w:tr>
  </w:tbl>
  <w:p w14:paraId="5E37B2F3" w14:textId="7CA8CA47" w:rsidR="4C7CF673" w:rsidRDefault="4C7CF673" w:rsidP="0071161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73B0047B" w14:textId="77777777" w:rsidTr="00711612">
      <w:trPr>
        <w:trHeight w:val="300"/>
      </w:trPr>
      <w:tc>
        <w:tcPr>
          <w:tcW w:w="1645" w:type="dxa"/>
        </w:tcPr>
        <w:p w14:paraId="555113B7" w14:textId="01060250" w:rsidR="4C7CF673" w:rsidRDefault="4C7CF673" w:rsidP="00711612">
          <w:pPr>
            <w:pStyle w:val="Header"/>
            <w:ind w:left="-115"/>
          </w:pPr>
        </w:p>
      </w:tc>
      <w:tc>
        <w:tcPr>
          <w:tcW w:w="1645" w:type="dxa"/>
        </w:tcPr>
        <w:p w14:paraId="785D7794" w14:textId="796D4C64" w:rsidR="4C7CF673" w:rsidRDefault="4C7CF673" w:rsidP="00711612">
          <w:pPr>
            <w:pStyle w:val="Header"/>
            <w:jc w:val="center"/>
          </w:pPr>
        </w:p>
      </w:tc>
      <w:tc>
        <w:tcPr>
          <w:tcW w:w="1645" w:type="dxa"/>
        </w:tcPr>
        <w:p w14:paraId="115B2F19" w14:textId="6E6C4E36" w:rsidR="4C7CF673" w:rsidRDefault="4C7CF673" w:rsidP="00711612">
          <w:pPr>
            <w:pStyle w:val="Header"/>
            <w:ind w:right="-115"/>
            <w:jc w:val="right"/>
          </w:pPr>
        </w:p>
      </w:tc>
    </w:tr>
  </w:tbl>
  <w:p w14:paraId="1CB8E5AB" w14:textId="270D5339" w:rsidR="4C7CF673" w:rsidRDefault="4C7CF673" w:rsidP="00711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2132B900" w14:textId="77777777" w:rsidTr="00711612">
      <w:trPr>
        <w:trHeight w:val="300"/>
      </w:trPr>
      <w:tc>
        <w:tcPr>
          <w:tcW w:w="2565" w:type="dxa"/>
        </w:tcPr>
        <w:p w14:paraId="0FA3FDA9" w14:textId="7D5235A7" w:rsidR="4C7CF673" w:rsidRDefault="4C7CF673" w:rsidP="00711612">
          <w:pPr>
            <w:pStyle w:val="Header"/>
            <w:ind w:left="-115"/>
          </w:pPr>
        </w:p>
      </w:tc>
      <w:tc>
        <w:tcPr>
          <w:tcW w:w="2565" w:type="dxa"/>
        </w:tcPr>
        <w:p w14:paraId="4CCCC7A2" w14:textId="4B2208CF" w:rsidR="4C7CF673" w:rsidRDefault="4C7CF673" w:rsidP="00711612">
          <w:pPr>
            <w:pStyle w:val="Header"/>
            <w:jc w:val="center"/>
          </w:pPr>
        </w:p>
      </w:tc>
      <w:tc>
        <w:tcPr>
          <w:tcW w:w="2565" w:type="dxa"/>
        </w:tcPr>
        <w:p w14:paraId="46DCCB7A" w14:textId="1572B4C7" w:rsidR="4C7CF673" w:rsidRDefault="4C7CF673" w:rsidP="00711612">
          <w:pPr>
            <w:pStyle w:val="Header"/>
            <w:ind w:right="-115"/>
            <w:jc w:val="right"/>
          </w:pPr>
        </w:p>
      </w:tc>
    </w:tr>
  </w:tbl>
  <w:p w14:paraId="06B9512A" w14:textId="1ADB3237" w:rsidR="4C7CF673" w:rsidRDefault="4C7CF673" w:rsidP="0071161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D11EA05" w14:textId="77777777" w:rsidTr="00711612">
      <w:trPr>
        <w:trHeight w:val="300"/>
      </w:trPr>
      <w:tc>
        <w:tcPr>
          <w:tcW w:w="2880" w:type="dxa"/>
        </w:tcPr>
        <w:p w14:paraId="0B7D41F4" w14:textId="6676A1A0" w:rsidR="4C7CF673" w:rsidRDefault="4C7CF673" w:rsidP="00711612">
          <w:pPr>
            <w:pStyle w:val="Header"/>
            <w:ind w:left="-115"/>
          </w:pPr>
        </w:p>
      </w:tc>
      <w:tc>
        <w:tcPr>
          <w:tcW w:w="2880" w:type="dxa"/>
        </w:tcPr>
        <w:p w14:paraId="42C6AF52" w14:textId="09EBD28F" w:rsidR="4C7CF673" w:rsidRDefault="4C7CF673" w:rsidP="00711612">
          <w:pPr>
            <w:pStyle w:val="Header"/>
            <w:jc w:val="center"/>
          </w:pPr>
        </w:p>
      </w:tc>
      <w:tc>
        <w:tcPr>
          <w:tcW w:w="2880" w:type="dxa"/>
        </w:tcPr>
        <w:p w14:paraId="5062B9A1" w14:textId="1AEC8288" w:rsidR="4C7CF673" w:rsidRDefault="4C7CF673" w:rsidP="00711612">
          <w:pPr>
            <w:pStyle w:val="Header"/>
            <w:ind w:right="-115"/>
            <w:jc w:val="right"/>
          </w:pPr>
        </w:p>
      </w:tc>
    </w:tr>
  </w:tbl>
  <w:p w14:paraId="270811EC" w14:textId="459AED53" w:rsidR="4C7CF673" w:rsidRDefault="4C7CF673" w:rsidP="0071161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2A73BBE" w14:textId="77777777" w:rsidTr="00711612">
      <w:trPr>
        <w:trHeight w:val="300"/>
      </w:trPr>
      <w:tc>
        <w:tcPr>
          <w:tcW w:w="2880" w:type="dxa"/>
        </w:tcPr>
        <w:p w14:paraId="7C188C83" w14:textId="1E113502" w:rsidR="4C7CF673" w:rsidRDefault="4C7CF673" w:rsidP="00711612">
          <w:pPr>
            <w:pStyle w:val="Header"/>
            <w:ind w:left="-115"/>
          </w:pPr>
        </w:p>
      </w:tc>
      <w:tc>
        <w:tcPr>
          <w:tcW w:w="2880" w:type="dxa"/>
        </w:tcPr>
        <w:p w14:paraId="2B47FB3D" w14:textId="76C305ED" w:rsidR="4C7CF673" w:rsidRDefault="4C7CF673" w:rsidP="00711612">
          <w:pPr>
            <w:pStyle w:val="Header"/>
            <w:jc w:val="center"/>
          </w:pPr>
        </w:p>
      </w:tc>
      <w:tc>
        <w:tcPr>
          <w:tcW w:w="2880" w:type="dxa"/>
        </w:tcPr>
        <w:p w14:paraId="57C22193" w14:textId="0C637468" w:rsidR="4C7CF673" w:rsidRDefault="4C7CF673" w:rsidP="00711612">
          <w:pPr>
            <w:pStyle w:val="Header"/>
            <w:ind w:right="-115"/>
            <w:jc w:val="right"/>
          </w:pPr>
        </w:p>
      </w:tc>
    </w:tr>
  </w:tbl>
  <w:p w14:paraId="78503C81" w14:textId="311B85F8" w:rsidR="4C7CF673" w:rsidRDefault="4C7CF673" w:rsidP="0071161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9CAF4DA" w14:textId="77777777" w:rsidTr="00711612">
      <w:trPr>
        <w:trHeight w:val="300"/>
      </w:trPr>
      <w:tc>
        <w:tcPr>
          <w:tcW w:w="2880" w:type="dxa"/>
        </w:tcPr>
        <w:p w14:paraId="54FE6C6D" w14:textId="6A77FC8E" w:rsidR="4C7CF673" w:rsidRDefault="4C7CF673" w:rsidP="00711612">
          <w:pPr>
            <w:pStyle w:val="Header"/>
            <w:ind w:left="-115"/>
          </w:pPr>
        </w:p>
      </w:tc>
      <w:tc>
        <w:tcPr>
          <w:tcW w:w="2880" w:type="dxa"/>
        </w:tcPr>
        <w:p w14:paraId="544F6999" w14:textId="64E1E884" w:rsidR="4C7CF673" w:rsidRDefault="4C7CF673" w:rsidP="00711612">
          <w:pPr>
            <w:pStyle w:val="Header"/>
            <w:jc w:val="center"/>
          </w:pPr>
        </w:p>
      </w:tc>
      <w:tc>
        <w:tcPr>
          <w:tcW w:w="2880" w:type="dxa"/>
        </w:tcPr>
        <w:p w14:paraId="725404C6" w14:textId="713C44ED" w:rsidR="4C7CF673" w:rsidRDefault="4C7CF673" w:rsidP="00711612">
          <w:pPr>
            <w:pStyle w:val="Header"/>
            <w:ind w:right="-115"/>
            <w:jc w:val="right"/>
          </w:pPr>
        </w:p>
      </w:tc>
    </w:tr>
  </w:tbl>
  <w:p w14:paraId="736E6FDB" w14:textId="1AE9750D" w:rsidR="4C7CF673" w:rsidRDefault="4C7CF673" w:rsidP="0071161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E2E2DBB" w14:textId="77777777" w:rsidTr="00711612">
      <w:trPr>
        <w:trHeight w:val="300"/>
      </w:trPr>
      <w:tc>
        <w:tcPr>
          <w:tcW w:w="2880" w:type="dxa"/>
        </w:tcPr>
        <w:p w14:paraId="12938431" w14:textId="4629A015" w:rsidR="4C7CF673" w:rsidRDefault="4C7CF673" w:rsidP="00711612">
          <w:pPr>
            <w:pStyle w:val="Header"/>
            <w:ind w:left="-115"/>
          </w:pPr>
        </w:p>
      </w:tc>
      <w:tc>
        <w:tcPr>
          <w:tcW w:w="2880" w:type="dxa"/>
        </w:tcPr>
        <w:p w14:paraId="47397C37" w14:textId="768FE756" w:rsidR="4C7CF673" w:rsidRDefault="4C7CF673" w:rsidP="00711612">
          <w:pPr>
            <w:pStyle w:val="Header"/>
            <w:jc w:val="center"/>
          </w:pPr>
        </w:p>
      </w:tc>
      <w:tc>
        <w:tcPr>
          <w:tcW w:w="2880" w:type="dxa"/>
        </w:tcPr>
        <w:p w14:paraId="17FD11DC" w14:textId="40D229B8" w:rsidR="4C7CF673" w:rsidRDefault="4C7CF673" w:rsidP="00711612">
          <w:pPr>
            <w:pStyle w:val="Header"/>
            <w:ind w:right="-115"/>
            <w:jc w:val="right"/>
          </w:pPr>
        </w:p>
      </w:tc>
    </w:tr>
  </w:tbl>
  <w:p w14:paraId="17816843" w14:textId="71B67820" w:rsidR="4C7CF673" w:rsidRDefault="4C7CF673" w:rsidP="0071161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82CAC28" w14:textId="77777777" w:rsidTr="00711612">
      <w:trPr>
        <w:trHeight w:val="300"/>
      </w:trPr>
      <w:tc>
        <w:tcPr>
          <w:tcW w:w="2880" w:type="dxa"/>
        </w:tcPr>
        <w:p w14:paraId="53BDE2B6" w14:textId="4F8F8BC8" w:rsidR="4C7CF673" w:rsidRDefault="4C7CF673" w:rsidP="00711612">
          <w:pPr>
            <w:pStyle w:val="Header"/>
            <w:ind w:left="-115"/>
          </w:pPr>
        </w:p>
      </w:tc>
      <w:tc>
        <w:tcPr>
          <w:tcW w:w="2880" w:type="dxa"/>
        </w:tcPr>
        <w:p w14:paraId="6F90A864" w14:textId="57E62354" w:rsidR="4C7CF673" w:rsidRDefault="4C7CF673" w:rsidP="00711612">
          <w:pPr>
            <w:pStyle w:val="Header"/>
            <w:jc w:val="center"/>
          </w:pPr>
        </w:p>
      </w:tc>
      <w:tc>
        <w:tcPr>
          <w:tcW w:w="2880" w:type="dxa"/>
        </w:tcPr>
        <w:p w14:paraId="18C6188F" w14:textId="3506524B" w:rsidR="4C7CF673" w:rsidRDefault="4C7CF673" w:rsidP="00711612">
          <w:pPr>
            <w:pStyle w:val="Header"/>
            <w:ind w:right="-115"/>
            <w:jc w:val="right"/>
          </w:pPr>
        </w:p>
      </w:tc>
    </w:tr>
  </w:tbl>
  <w:p w14:paraId="7F382D0E" w14:textId="01911D68" w:rsidR="4C7CF673" w:rsidRDefault="4C7CF673" w:rsidP="0071161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97EF96" w14:textId="77777777" w:rsidTr="00711612">
      <w:trPr>
        <w:trHeight w:val="300"/>
      </w:trPr>
      <w:tc>
        <w:tcPr>
          <w:tcW w:w="2880" w:type="dxa"/>
        </w:tcPr>
        <w:p w14:paraId="48404C6D" w14:textId="191CA4B4" w:rsidR="4C7CF673" w:rsidRDefault="4C7CF673" w:rsidP="00711612">
          <w:pPr>
            <w:pStyle w:val="Header"/>
            <w:ind w:left="-115"/>
          </w:pPr>
        </w:p>
      </w:tc>
      <w:tc>
        <w:tcPr>
          <w:tcW w:w="2880" w:type="dxa"/>
        </w:tcPr>
        <w:p w14:paraId="1097425D" w14:textId="6EC8C6B3" w:rsidR="4C7CF673" w:rsidRDefault="4C7CF673" w:rsidP="00711612">
          <w:pPr>
            <w:pStyle w:val="Header"/>
            <w:jc w:val="center"/>
          </w:pPr>
        </w:p>
      </w:tc>
      <w:tc>
        <w:tcPr>
          <w:tcW w:w="2880" w:type="dxa"/>
        </w:tcPr>
        <w:p w14:paraId="43DE6392" w14:textId="2105E60E" w:rsidR="4C7CF673" w:rsidRDefault="4C7CF673" w:rsidP="00711612">
          <w:pPr>
            <w:pStyle w:val="Header"/>
            <w:ind w:right="-115"/>
            <w:jc w:val="right"/>
          </w:pPr>
        </w:p>
      </w:tc>
    </w:tr>
  </w:tbl>
  <w:p w14:paraId="1C571939" w14:textId="637349BC" w:rsidR="4C7CF673" w:rsidRDefault="4C7CF673" w:rsidP="0071161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05E4AF93" w14:textId="77777777" w:rsidTr="00711612">
      <w:trPr>
        <w:trHeight w:val="300"/>
      </w:trPr>
      <w:tc>
        <w:tcPr>
          <w:tcW w:w="360" w:type="dxa"/>
        </w:tcPr>
        <w:p w14:paraId="316F006C" w14:textId="6D5B49B3" w:rsidR="4C7CF673" w:rsidRDefault="4C7CF673" w:rsidP="00711612">
          <w:pPr>
            <w:pStyle w:val="Header"/>
            <w:ind w:left="-115"/>
          </w:pPr>
        </w:p>
      </w:tc>
      <w:tc>
        <w:tcPr>
          <w:tcW w:w="360" w:type="dxa"/>
        </w:tcPr>
        <w:p w14:paraId="2643B0AB" w14:textId="010D8874" w:rsidR="4C7CF673" w:rsidRDefault="4C7CF673" w:rsidP="00711612">
          <w:pPr>
            <w:pStyle w:val="Header"/>
            <w:jc w:val="center"/>
          </w:pPr>
        </w:p>
      </w:tc>
      <w:tc>
        <w:tcPr>
          <w:tcW w:w="360" w:type="dxa"/>
        </w:tcPr>
        <w:p w14:paraId="1358B5F1" w14:textId="6AD820D0" w:rsidR="4C7CF673" w:rsidRDefault="4C7CF673" w:rsidP="00711612">
          <w:pPr>
            <w:pStyle w:val="Header"/>
            <w:ind w:right="-115"/>
            <w:jc w:val="right"/>
          </w:pPr>
        </w:p>
      </w:tc>
    </w:tr>
  </w:tbl>
  <w:p w14:paraId="0C43FE66" w14:textId="6D47126A" w:rsidR="4C7CF673" w:rsidRDefault="4C7CF673" w:rsidP="0071161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13F3A893" w14:textId="77777777" w:rsidTr="00711612">
      <w:trPr>
        <w:trHeight w:val="300"/>
      </w:trPr>
      <w:tc>
        <w:tcPr>
          <w:tcW w:w="1800" w:type="dxa"/>
        </w:tcPr>
        <w:p w14:paraId="0559E74B" w14:textId="1EE0BA11" w:rsidR="4C7CF673" w:rsidRDefault="4C7CF673" w:rsidP="00711612">
          <w:pPr>
            <w:pStyle w:val="Header"/>
            <w:ind w:left="-115"/>
          </w:pPr>
        </w:p>
      </w:tc>
      <w:tc>
        <w:tcPr>
          <w:tcW w:w="1800" w:type="dxa"/>
        </w:tcPr>
        <w:p w14:paraId="0DD18412" w14:textId="7A268ED8" w:rsidR="4C7CF673" w:rsidRDefault="4C7CF673" w:rsidP="00711612">
          <w:pPr>
            <w:pStyle w:val="Header"/>
            <w:jc w:val="center"/>
          </w:pPr>
        </w:p>
      </w:tc>
      <w:tc>
        <w:tcPr>
          <w:tcW w:w="1800" w:type="dxa"/>
        </w:tcPr>
        <w:p w14:paraId="34CC94F8" w14:textId="51E83BA0" w:rsidR="4C7CF673" w:rsidRDefault="4C7CF673" w:rsidP="00711612">
          <w:pPr>
            <w:pStyle w:val="Header"/>
            <w:ind w:right="-115"/>
            <w:jc w:val="right"/>
          </w:pPr>
        </w:p>
      </w:tc>
    </w:tr>
  </w:tbl>
  <w:p w14:paraId="718EBE48" w14:textId="3CB54892" w:rsidR="4C7CF673" w:rsidRDefault="4C7CF673" w:rsidP="0071161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7569B20" w14:textId="77777777" w:rsidTr="00711612">
      <w:trPr>
        <w:trHeight w:val="300"/>
      </w:trPr>
      <w:tc>
        <w:tcPr>
          <w:tcW w:w="360" w:type="dxa"/>
        </w:tcPr>
        <w:p w14:paraId="6DBF03E0" w14:textId="4C8B1F0D" w:rsidR="4C7CF673" w:rsidRDefault="4C7CF673" w:rsidP="00711612">
          <w:pPr>
            <w:pStyle w:val="Header"/>
            <w:ind w:left="-115"/>
          </w:pPr>
        </w:p>
      </w:tc>
      <w:tc>
        <w:tcPr>
          <w:tcW w:w="360" w:type="dxa"/>
        </w:tcPr>
        <w:p w14:paraId="369E1EEE" w14:textId="6991C1A4" w:rsidR="4C7CF673" w:rsidRDefault="4C7CF673" w:rsidP="00711612">
          <w:pPr>
            <w:pStyle w:val="Header"/>
            <w:jc w:val="center"/>
          </w:pPr>
        </w:p>
      </w:tc>
      <w:tc>
        <w:tcPr>
          <w:tcW w:w="360" w:type="dxa"/>
        </w:tcPr>
        <w:p w14:paraId="215A8B8B" w14:textId="31ACA73A" w:rsidR="4C7CF673" w:rsidRDefault="4C7CF673" w:rsidP="00711612">
          <w:pPr>
            <w:pStyle w:val="Header"/>
            <w:ind w:right="-115"/>
            <w:jc w:val="right"/>
          </w:pPr>
        </w:p>
      </w:tc>
    </w:tr>
  </w:tbl>
  <w:p w14:paraId="48F894C3" w14:textId="030D7CA7" w:rsidR="4C7CF673" w:rsidRDefault="4C7CF673" w:rsidP="0071161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027EEA66" w14:textId="77777777" w:rsidTr="00711612">
      <w:trPr>
        <w:trHeight w:val="300"/>
      </w:trPr>
      <w:tc>
        <w:tcPr>
          <w:tcW w:w="1800" w:type="dxa"/>
        </w:tcPr>
        <w:p w14:paraId="1B69235B" w14:textId="79DE0BC1" w:rsidR="4C7CF673" w:rsidRDefault="4C7CF673" w:rsidP="00711612">
          <w:pPr>
            <w:pStyle w:val="Header"/>
            <w:ind w:left="-115"/>
          </w:pPr>
        </w:p>
      </w:tc>
      <w:tc>
        <w:tcPr>
          <w:tcW w:w="1800" w:type="dxa"/>
        </w:tcPr>
        <w:p w14:paraId="26E80F39" w14:textId="5F992575" w:rsidR="4C7CF673" w:rsidRDefault="4C7CF673" w:rsidP="00711612">
          <w:pPr>
            <w:pStyle w:val="Header"/>
            <w:jc w:val="center"/>
          </w:pPr>
        </w:p>
      </w:tc>
      <w:tc>
        <w:tcPr>
          <w:tcW w:w="1800" w:type="dxa"/>
        </w:tcPr>
        <w:p w14:paraId="050B30C5" w14:textId="66ED13B7" w:rsidR="4C7CF673" w:rsidRDefault="4C7CF673" w:rsidP="00711612">
          <w:pPr>
            <w:pStyle w:val="Header"/>
            <w:ind w:right="-115"/>
            <w:jc w:val="right"/>
          </w:pPr>
        </w:p>
      </w:tc>
    </w:tr>
  </w:tbl>
  <w:p w14:paraId="20575838" w14:textId="3FAA1385" w:rsidR="4C7CF673" w:rsidRDefault="4C7CF673" w:rsidP="007116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76B469E6" w14:textId="77777777" w:rsidTr="00711612">
      <w:trPr>
        <w:trHeight w:val="300"/>
      </w:trPr>
      <w:tc>
        <w:tcPr>
          <w:tcW w:w="2565" w:type="dxa"/>
        </w:tcPr>
        <w:p w14:paraId="0E1CD1EB" w14:textId="2D2F8EAB" w:rsidR="4C7CF673" w:rsidRDefault="4C7CF673" w:rsidP="00711612">
          <w:pPr>
            <w:pStyle w:val="Header"/>
            <w:ind w:left="-115"/>
          </w:pPr>
        </w:p>
      </w:tc>
      <w:tc>
        <w:tcPr>
          <w:tcW w:w="2565" w:type="dxa"/>
        </w:tcPr>
        <w:p w14:paraId="1D5FCD23" w14:textId="0B295C6F" w:rsidR="4C7CF673" w:rsidRDefault="4C7CF673" w:rsidP="00711612">
          <w:pPr>
            <w:pStyle w:val="Header"/>
            <w:jc w:val="center"/>
          </w:pPr>
        </w:p>
      </w:tc>
      <w:tc>
        <w:tcPr>
          <w:tcW w:w="2565" w:type="dxa"/>
        </w:tcPr>
        <w:p w14:paraId="170B107D" w14:textId="74892684" w:rsidR="4C7CF673" w:rsidRDefault="4C7CF673" w:rsidP="00711612">
          <w:pPr>
            <w:pStyle w:val="Header"/>
            <w:ind w:right="-115"/>
            <w:jc w:val="right"/>
          </w:pPr>
        </w:p>
      </w:tc>
    </w:tr>
  </w:tbl>
  <w:p w14:paraId="2BB857FB" w14:textId="4A37F7D5" w:rsidR="4C7CF673" w:rsidRDefault="4C7CF673" w:rsidP="0071161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E8C3445" w14:textId="77777777" w:rsidTr="00711612">
      <w:trPr>
        <w:trHeight w:val="300"/>
      </w:trPr>
      <w:tc>
        <w:tcPr>
          <w:tcW w:w="2880" w:type="dxa"/>
        </w:tcPr>
        <w:p w14:paraId="451DC096" w14:textId="0C5F3210" w:rsidR="4C7CF673" w:rsidRDefault="4C7CF673" w:rsidP="00711612">
          <w:pPr>
            <w:pStyle w:val="Header"/>
            <w:ind w:left="-115"/>
          </w:pPr>
        </w:p>
      </w:tc>
      <w:tc>
        <w:tcPr>
          <w:tcW w:w="2880" w:type="dxa"/>
        </w:tcPr>
        <w:p w14:paraId="0A7888F6" w14:textId="3A726399" w:rsidR="4C7CF673" w:rsidRDefault="4C7CF673" w:rsidP="00711612">
          <w:pPr>
            <w:pStyle w:val="Header"/>
            <w:jc w:val="center"/>
          </w:pPr>
        </w:p>
      </w:tc>
      <w:tc>
        <w:tcPr>
          <w:tcW w:w="2880" w:type="dxa"/>
        </w:tcPr>
        <w:p w14:paraId="4D9316EC" w14:textId="5FDB7727" w:rsidR="4C7CF673" w:rsidRDefault="4C7CF673" w:rsidP="00711612">
          <w:pPr>
            <w:pStyle w:val="Header"/>
            <w:ind w:right="-115"/>
            <w:jc w:val="right"/>
          </w:pPr>
        </w:p>
      </w:tc>
    </w:tr>
  </w:tbl>
  <w:p w14:paraId="4B770268" w14:textId="709ADD36" w:rsidR="4C7CF673" w:rsidRDefault="4C7CF673" w:rsidP="0071161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3DDB9900" w14:textId="77777777" w:rsidTr="00711612">
      <w:trPr>
        <w:trHeight w:val="300"/>
      </w:trPr>
      <w:tc>
        <w:tcPr>
          <w:tcW w:w="360" w:type="dxa"/>
        </w:tcPr>
        <w:p w14:paraId="781C90E8" w14:textId="5F1B2135" w:rsidR="4C7CF673" w:rsidRDefault="4C7CF673" w:rsidP="00711612">
          <w:pPr>
            <w:pStyle w:val="Header"/>
            <w:ind w:left="-115"/>
          </w:pPr>
        </w:p>
      </w:tc>
      <w:tc>
        <w:tcPr>
          <w:tcW w:w="360" w:type="dxa"/>
        </w:tcPr>
        <w:p w14:paraId="7E645597" w14:textId="41EA68AB" w:rsidR="4C7CF673" w:rsidRDefault="4C7CF673" w:rsidP="00711612">
          <w:pPr>
            <w:pStyle w:val="Header"/>
            <w:jc w:val="center"/>
          </w:pPr>
        </w:p>
      </w:tc>
      <w:tc>
        <w:tcPr>
          <w:tcW w:w="360" w:type="dxa"/>
        </w:tcPr>
        <w:p w14:paraId="5D749B3E" w14:textId="47411633" w:rsidR="4C7CF673" w:rsidRDefault="4C7CF673" w:rsidP="00711612">
          <w:pPr>
            <w:pStyle w:val="Header"/>
            <w:ind w:right="-115"/>
            <w:jc w:val="right"/>
          </w:pPr>
        </w:p>
      </w:tc>
    </w:tr>
  </w:tbl>
  <w:p w14:paraId="19BEAE19" w14:textId="42D0E412" w:rsidR="4C7CF673" w:rsidRDefault="4C7CF673" w:rsidP="0071161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603DD804" w14:textId="77777777" w:rsidTr="00711612">
      <w:trPr>
        <w:trHeight w:val="300"/>
      </w:trPr>
      <w:tc>
        <w:tcPr>
          <w:tcW w:w="1840" w:type="dxa"/>
        </w:tcPr>
        <w:p w14:paraId="5175D827" w14:textId="348F030C" w:rsidR="4C7CF673" w:rsidRDefault="4C7CF673" w:rsidP="00711612">
          <w:pPr>
            <w:pStyle w:val="Header"/>
            <w:ind w:left="-115"/>
          </w:pPr>
        </w:p>
      </w:tc>
      <w:tc>
        <w:tcPr>
          <w:tcW w:w="1840" w:type="dxa"/>
        </w:tcPr>
        <w:p w14:paraId="11FE6A54" w14:textId="34D53453" w:rsidR="4C7CF673" w:rsidRDefault="4C7CF673" w:rsidP="00711612">
          <w:pPr>
            <w:pStyle w:val="Header"/>
            <w:jc w:val="center"/>
          </w:pPr>
        </w:p>
      </w:tc>
      <w:tc>
        <w:tcPr>
          <w:tcW w:w="1840" w:type="dxa"/>
        </w:tcPr>
        <w:p w14:paraId="357EAAB6" w14:textId="5B30B06A" w:rsidR="4C7CF673" w:rsidRDefault="4C7CF673" w:rsidP="00711612">
          <w:pPr>
            <w:pStyle w:val="Header"/>
            <w:ind w:right="-115"/>
            <w:jc w:val="right"/>
          </w:pPr>
        </w:p>
      </w:tc>
    </w:tr>
  </w:tbl>
  <w:p w14:paraId="51900959" w14:textId="66C95422" w:rsidR="4C7CF673" w:rsidRDefault="4C7CF673" w:rsidP="0071161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6BD3BEC2" w14:textId="77777777" w:rsidTr="00711612">
      <w:trPr>
        <w:trHeight w:val="300"/>
      </w:trPr>
      <w:tc>
        <w:tcPr>
          <w:tcW w:w="480" w:type="dxa"/>
        </w:tcPr>
        <w:p w14:paraId="73C34A0C" w14:textId="1AACBB06" w:rsidR="4C7CF673" w:rsidRDefault="4C7CF673" w:rsidP="00711612">
          <w:pPr>
            <w:pStyle w:val="Header"/>
            <w:ind w:left="-115"/>
          </w:pPr>
        </w:p>
      </w:tc>
      <w:tc>
        <w:tcPr>
          <w:tcW w:w="480" w:type="dxa"/>
        </w:tcPr>
        <w:p w14:paraId="6D70E6DD" w14:textId="09FB2AFC" w:rsidR="4C7CF673" w:rsidRDefault="4C7CF673" w:rsidP="00711612">
          <w:pPr>
            <w:pStyle w:val="Header"/>
            <w:jc w:val="center"/>
          </w:pPr>
        </w:p>
      </w:tc>
      <w:tc>
        <w:tcPr>
          <w:tcW w:w="480" w:type="dxa"/>
        </w:tcPr>
        <w:p w14:paraId="37D9E2CD" w14:textId="30ECDCBF" w:rsidR="4C7CF673" w:rsidRDefault="4C7CF673" w:rsidP="00711612">
          <w:pPr>
            <w:pStyle w:val="Header"/>
            <w:ind w:right="-115"/>
            <w:jc w:val="right"/>
          </w:pPr>
        </w:p>
      </w:tc>
    </w:tr>
  </w:tbl>
  <w:p w14:paraId="75217D9A" w14:textId="3CDD4782" w:rsidR="4C7CF673" w:rsidRDefault="4C7CF673" w:rsidP="0071161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03F824F3" w14:textId="77777777" w:rsidTr="00711612">
      <w:trPr>
        <w:trHeight w:val="300"/>
      </w:trPr>
      <w:tc>
        <w:tcPr>
          <w:tcW w:w="480" w:type="dxa"/>
        </w:tcPr>
        <w:p w14:paraId="7C3211DB" w14:textId="750CD315" w:rsidR="4C7CF673" w:rsidRDefault="4C7CF673" w:rsidP="00711612">
          <w:pPr>
            <w:pStyle w:val="Header"/>
            <w:ind w:left="-115"/>
          </w:pPr>
        </w:p>
      </w:tc>
      <w:tc>
        <w:tcPr>
          <w:tcW w:w="480" w:type="dxa"/>
        </w:tcPr>
        <w:p w14:paraId="2FF7F5DA" w14:textId="4B11B0A6" w:rsidR="4C7CF673" w:rsidRDefault="4C7CF673" w:rsidP="00711612">
          <w:pPr>
            <w:pStyle w:val="Header"/>
            <w:jc w:val="center"/>
          </w:pPr>
        </w:p>
      </w:tc>
      <w:tc>
        <w:tcPr>
          <w:tcW w:w="480" w:type="dxa"/>
        </w:tcPr>
        <w:p w14:paraId="0CAA9AF6" w14:textId="0F487E7E" w:rsidR="4C7CF673" w:rsidRDefault="4C7CF673" w:rsidP="00711612">
          <w:pPr>
            <w:pStyle w:val="Header"/>
            <w:ind w:right="-115"/>
            <w:jc w:val="right"/>
          </w:pPr>
        </w:p>
      </w:tc>
    </w:tr>
  </w:tbl>
  <w:p w14:paraId="133BB108" w14:textId="577643B7" w:rsidR="4C7CF673" w:rsidRDefault="4C7CF673" w:rsidP="0071161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4732A14C" w14:textId="77777777" w:rsidTr="00711612">
      <w:trPr>
        <w:trHeight w:val="300"/>
      </w:trPr>
      <w:tc>
        <w:tcPr>
          <w:tcW w:w="1840" w:type="dxa"/>
        </w:tcPr>
        <w:p w14:paraId="1AEBAE96" w14:textId="5D0F3B13" w:rsidR="4C7CF673" w:rsidRDefault="4C7CF673" w:rsidP="00711612">
          <w:pPr>
            <w:pStyle w:val="Header"/>
            <w:ind w:left="-115"/>
          </w:pPr>
        </w:p>
      </w:tc>
      <w:tc>
        <w:tcPr>
          <w:tcW w:w="1840" w:type="dxa"/>
        </w:tcPr>
        <w:p w14:paraId="3AF2AD2E" w14:textId="6A819E42" w:rsidR="4C7CF673" w:rsidRDefault="4C7CF673" w:rsidP="00711612">
          <w:pPr>
            <w:pStyle w:val="Header"/>
            <w:jc w:val="center"/>
          </w:pPr>
        </w:p>
      </w:tc>
      <w:tc>
        <w:tcPr>
          <w:tcW w:w="1840" w:type="dxa"/>
        </w:tcPr>
        <w:p w14:paraId="127EAE65" w14:textId="63D2EC76" w:rsidR="4C7CF673" w:rsidRDefault="4C7CF673" w:rsidP="00711612">
          <w:pPr>
            <w:pStyle w:val="Header"/>
            <w:ind w:right="-115"/>
            <w:jc w:val="right"/>
          </w:pPr>
        </w:p>
      </w:tc>
    </w:tr>
  </w:tbl>
  <w:p w14:paraId="3465D359" w14:textId="240035D8" w:rsidR="4C7CF673" w:rsidRDefault="4C7CF673" w:rsidP="0071161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36023204" w14:textId="77777777" w:rsidTr="00711612">
      <w:trPr>
        <w:trHeight w:val="300"/>
      </w:trPr>
      <w:tc>
        <w:tcPr>
          <w:tcW w:w="480" w:type="dxa"/>
        </w:tcPr>
        <w:p w14:paraId="7025F38A" w14:textId="087B789D" w:rsidR="4C7CF673" w:rsidRDefault="4C7CF673" w:rsidP="00711612">
          <w:pPr>
            <w:pStyle w:val="Header"/>
            <w:ind w:left="-115"/>
          </w:pPr>
        </w:p>
      </w:tc>
      <w:tc>
        <w:tcPr>
          <w:tcW w:w="480" w:type="dxa"/>
        </w:tcPr>
        <w:p w14:paraId="46150505" w14:textId="17B02D3B" w:rsidR="4C7CF673" w:rsidRDefault="4C7CF673" w:rsidP="00711612">
          <w:pPr>
            <w:pStyle w:val="Header"/>
            <w:jc w:val="center"/>
          </w:pPr>
        </w:p>
      </w:tc>
      <w:tc>
        <w:tcPr>
          <w:tcW w:w="480" w:type="dxa"/>
        </w:tcPr>
        <w:p w14:paraId="36B3DA04" w14:textId="31CDB84F" w:rsidR="4C7CF673" w:rsidRDefault="4C7CF673" w:rsidP="00711612">
          <w:pPr>
            <w:pStyle w:val="Header"/>
            <w:ind w:right="-115"/>
            <w:jc w:val="right"/>
          </w:pPr>
        </w:p>
      </w:tc>
    </w:tr>
  </w:tbl>
  <w:p w14:paraId="163DB1A9" w14:textId="6FAE9114" w:rsidR="4C7CF673" w:rsidRDefault="4C7CF673" w:rsidP="0071161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6AC6CA07" w14:textId="77777777" w:rsidTr="00711612">
      <w:trPr>
        <w:trHeight w:val="300"/>
      </w:trPr>
      <w:tc>
        <w:tcPr>
          <w:tcW w:w="1840" w:type="dxa"/>
        </w:tcPr>
        <w:p w14:paraId="12676236" w14:textId="3A316385" w:rsidR="4C7CF673" w:rsidRDefault="4C7CF673" w:rsidP="00711612">
          <w:pPr>
            <w:pStyle w:val="Header"/>
            <w:ind w:left="-115"/>
          </w:pPr>
        </w:p>
      </w:tc>
      <w:tc>
        <w:tcPr>
          <w:tcW w:w="1840" w:type="dxa"/>
        </w:tcPr>
        <w:p w14:paraId="74C37C1D" w14:textId="1CDCDD50" w:rsidR="4C7CF673" w:rsidRDefault="4C7CF673" w:rsidP="00711612">
          <w:pPr>
            <w:pStyle w:val="Header"/>
            <w:jc w:val="center"/>
          </w:pPr>
        </w:p>
      </w:tc>
      <w:tc>
        <w:tcPr>
          <w:tcW w:w="1840" w:type="dxa"/>
        </w:tcPr>
        <w:p w14:paraId="63D77F29" w14:textId="3843D361" w:rsidR="4C7CF673" w:rsidRDefault="4C7CF673" w:rsidP="00711612">
          <w:pPr>
            <w:pStyle w:val="Header"/>
            <w:ind w:right="-115"/>
            <w:jc w:val="right"/>
          </w:pPr>
        </w:p>
      </w:tc>
    </w:tr>
  </w:tbl>
  <w:p w14:paraId="647F9C03" w14:textId="4651E5FF" w:rsidR="4C7CF673" w:rsidRDefault="4C7CF673" w:rsidP="0071161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D8DA50F" w14:textId="77777777" w:rsidTr="00711612">
      <w:trPr>
        <w:trHeight w:val="300"/>
      </w:trPr>
      <w:tc>
        <w:tcPr>
          <w:tcW w:w="360" w:type="dxa"/>
        </w:tcPr>
        <w:p w14:paraId="002373EE" w14:textId="15D77771" w:rsidR="4C7CF673" w:rsidRDefault="4C7CF673" w:rsidP="00711612">
          <w:pPr>
            <w:pStyle w:val="Header"/>
            <w:ind w:left="-115"/>
          </w:pPr>
        </w:p>
      </w:tc>
      <w:tc>
        <w:tcPr>
          <w:tcW w:w="360" w:type="dxa"/>
        </w:tcPr>
        <w:p w14:paraId="2D062BE8" w14:textId="677DBD02" w:rsidR="4C7CF673" w:rsidRDefault="4C7CF673" w:rsidP="00711612">
          <w:pPr>
            <w:pStyle w:val="Header"/>
            <w:jc w:val="center"/>
          </w:pPr>
        </w:p>
      </w:tc>
      <w:tc>
        <w:tcPr>
          <w:tcW w:w="360" w:type="dxa"/>
        </w:tcPr>
        <w:p w14:paraId="36582700" w14:textId="6066A20E" w:rsidR="4C7CF673" w:rsidRDefault="4C7CF673" w:rsidP="00711612">
          <w:pPr>
            <w:pStyle w:val="Header"/>
            <w:ind w:right="-115"/>
            <w:jc w:val="right"/>
          </w:pPr>
        </w:p>
      </w:tc>
    </w:tr>
  </w:tbl>
  <w:p w14:paraId="4E173A61" w14:textId="795E1F54" w:rsidR="4C7CF673" w:rsidRDefault="4C7CF673" w:rsidP="00711612">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60"/>
      <w:gridCol w:w="2060"/>
      <w:gridCol w:w="2060"/>
    </w:tblGrid>
    <w:tr w:rsidR="4C7CF673" w14:paraId="1456C783" w14:textId="77777777" w:rsidTr="00711612">
      <w:trPr>
        <w:trHeight w:val="300"/>
      </w:trPr>
      <w:tc>
        <w:tcPr>
          <w:tcW w:w="2060" w:type="dxa"/>
        </w:tcPr>
        <w:p w14:paraId="1FE5857D" w14:textId="734D03F2" w:rsidR="4C7CF673" w:rsidRDefault="4C7CF673" w:rsidP="00711612">
          <w:pPr>
            <w:pStyle w:val="Header"/>
            <w:ind w:left="-115"/>
          </w:pPr>
        </w:p>
      </w:tc>
      <w:tc>
        <w:tcPr>
          <w:tcW w:w="2060" w:type="dxa"/>
        </w:tcPr>
        <w:p w14:paraId="1D83DA38" w14:textId="56D3BA7D" w:rsidR="4C7CF673" w:rsidRDefault="4C7CF673" w:rsidP="00711612">
          <w:pPr>
            <w:pStyle w:val="Header"/>
            <w:jc w:val="center"/>
          </w:pPr>
        </w:p>
      </w:tc>
      <w:tc>
        <w:tcPr>
          <w:tcW w:w="2060" w:type="dxa"/>
        </w:tcPr>
        <w:p w14:paraId="6D8D3703" w14:textId="2A9159FB" w:rsidR="4C7CF673" w:rsidRDefault="4C7CF673" w:rsidP="00711612">
          <w:pPr>
            <w:pStyle w:val="Header"/>
            <w:ind w:right="-115"/>
            <w:jc w:val="right"/>
          </w:pPr>
        </w:p>
      </w:tc>
    </w:tr>
  </w:tbl>
  <w:p w14:paraId="3A2318D1" w14:textId="5A008931" w:rsidR="4C7CF673" w:rsidRDefault="4C7CF673" w:rsidP="007116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446E037D" w14:textId="77777777" w:rsidTr="00711612">
      <w:trPr>
        <w:trHeight w:val="300"/>
      </w:trPr>
      <w:tc>
        <w:tcPr>
          <w:tcW w:w="2565" w:type="dxa"/>
        </w:tcPr>
        <w:p w14:paraId="6AF4EADF" w14:textId="539DD1FA" w:rsidR="4C7CF673" w:rsidRDefault="4C7CF673" w:rsidP="00711612">
          <w:pPr>
            <w:pStyle w:val="Header"/>
            <w:ind w:left="-115"/>
          </w:pPr>
        </w:p>
      </w:tc>
      <w:tc>
        <w:tcPr>
          <w:tcW w:w="2565" w:type="dxa"/>
        </w:tcPr>
        <w:p w14:paraId="325DC6EA" w14:textId="7A6E69BA" w:rsidR="4C7CF673" w:rsidRDefault="4C7CF673" w:rsidP="00711612">
          <w:pPr>
            <w:pStyle w:val="Header"/>
            <w:jc w:val="center"/>
          </w:pPr>
        </w:p>
      </w:tc>
      <w:tc>
        <w:tcPr>
          <w:tcW w:w="2565" w:type="dxa"/>
        </w:tcPr>
        <w:p w14:paraId="3CC620F9" w14:textId="0DA08117" w:rsidR="4C7CF673" w:rsidRDefault="4C7CF673" w:rsidP="00711612">
          <w:pPr>
            <w:pStyle w:val="Header"/>
            <w:ind w:right="-115"/>
            <w:jc w:val="right"/>
          </w:pPr>
        </w:p>
      </w:tc>
    </w:tr>
  </w:tbl>
  <w:p w14:paraId="0B344202" w14:textId="685C51CA" w:rsidR="4C7CF673" w:rsidRDefault="4C7CF673" w:rsidP="0071161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5E98FB08" w14:textId="77777777" w:rsidTr="00711612">
      <w:trPr>
        <w:trHeight w:val="300"/>
      </w:trPr>
      <w:tc>
        <w:tcPr>
          <w:tcW w:w="1840" w:type="dxa"/>
        </w:tcPr>
        <w:p w14:paraId="5885ACC6" w14:textId="1A213939" w:rsidR="4C7CF673" w:rsidRDefault="4C7CF673" w:rsidP="00711612">
          <w:pPr>
            <w:pStyle w:val="Header"/>
            <w:ind w:left="-115"/>
          </w:pPr>
        </w:p>
      </w:tc>
      <w:tc>
        <w:tcPr>
          <w:tcW w:w="1840" w:type="dxa"/>
        </w:tcPr>
        <w:p w14:paraId="5A032B0A" w14:textId="5DEFA886" w:rsidR="4C7CF673" w:rsidRDefault="4C7CF673" w:rsidP="00711612">
          <w:pPr>
            <w:pStyle w:val="Header"/>
            <w:jc w:val="center"/>
          </w:pPr>
        </w:p>
      </w:tc>
      <w:tc>
        <w:tcPr>
          <w:tcW w:w="1840" w:type="dxa"/>
        </w:tcPr>
        <w:p w14:paraId="094738DB" w14:textId="5E454BDD" w:rsidR="4C7CF673" w:rsidRDefault="4C7CF673" w:rsidP="00711612">
          <w:pPr>
            <w:pStyle w:val="Header"/>
            <w:ind w:right="-115"/>
            <w:jc w:val="right"/>
          </w:pPr>
        </w:p>
      </w:tc>
    </w:tr>
  </w:tbl>
  <w:p w14:paraId="198ABAB2" w14:textId="01A68F0F" w:rsidR="4C7CF673" w:rsidRDefault="4C7CF673" w:rsidP="007116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FCB2A54" w14:textId="77777777" w:rsidTr="00711612">
      <w:trPr>
        <w:trHeight w:val="300"/>
      </w:trPr>
      <w:tc>
        <w:tcPr>
          <w:tcW w:w="2880" w:type="dxa"/>
        </w:tcPr>
        <w:p w14:paraId="51293B1F" w14:textId="24C47F55" w:rsidR="4C7CF673" w:rsidRDefault="4C7CF673" w:rsidP="00711612">
          <w:pPr>
            <w:pStyle w:val="Header"/>
            <w:ind w:left="-115"/>
          </w:pPr>
        </w:p>
      </w:tc>
      <w:tc>
        <w:tcPr>
          <w:tcW w:w="2880" w:type="dxa"/>
        </w:tcPr>
        <w:p w14:paraId="29BD0D42" w14:textId="3427D260" w:rsidR="4C7CF673" w:rsidRDefault="4C7CF673" w:rsidP="00711612">
          <w:pPr>
            <w:pStyle w:val="Header"/>
            <w:jc w:val="center"/>
          </w:pPr>
        </w:p>
      </w:tc>
      <w:tc>
        <w:tcPr>
          <w:tcW w:w="2880" w:type="dxa"/>
        </w:tcPr>
        <w:p w14:paraId="0536FF15" w14:textId="4A5907E8" w:rsidR="4C7CF673" w:rsidRDefault="4C7CF673" w:rsidP="00711612">
          <w:pPr>
            <w:pStyle w:val="Header"/>
            <w:ind w:right="-115"/>
            <w:jc w:val="right"/>
          </w:pPr>
        </w:p>
      </w:tc>
    </w:tr>
  </w:tbl>
  <w:p w14:paraId="58134071" w14:textId="027E72E1" w:rsidR="4C7CF673" w:rsidRDefault="4C7CF673" w:rsidP="007116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49EA3C5" w14:textId="77777777" w:rsidTr="00711612">
      <w:trPr>
        <w:trHeight w:val="300"/>
      </w:trPr>
      <w:tc>
        <w:tcPr>
          <w:tcW w:w="2880" w:type="dxa"/>
        </w:tcPr>
        <w:p w14:paraId="2CB1252F" w14:textId="3DF9D7CC" w:rsidR="4C7CF673" w:rsidRDefault="4C7CF673" w:rsidP="00711612">
          <w:pPr>
            <w:pStyle w:val="Header"/>
            <w:ind w:left="-115"/>
          </w:pPr>
        </w:p>
      </w:tc>
      <w:tc>
        <w:tcPr>
          <w:tcW w:w="2880" w:type="dxa"/>
        </w:tcPr>
        <w:p w14:paraId="12FEE9A4" w14:textId="41D10D5C" w:rsidR="4C7CF673" w:rsidRDefault="4C7CF673" w:rsidP="00711612">
          <w:pPr>
            <w:pStyle w:val="Header"/>
            <w:jc w:val="center"/>
          </w:pPr>
        </w:p>
      </w:tc>
      <w:tc>
        <w:tcPr>
          <w:tcW w:w="2880" w:type="dxa"/>
        </w:tcPr>
        <w:p w14:paraId="16509A26" w14:textId="06F4E1AC" w:rsidR="4C7CF673" w:rsidRDefault="4C7CF673" w:rsidP="00711612">
          <w:pPr>
            <w:pStyle w:val="Header"/>
            <w:ind w:right="-115"/>
            <w:jc w:val="right"/>
          </w:pPr>
        </w:p>
      </w:tc>
    </w:tr>
  </w:tbl>
  <w:p w14:paraId="542C353C" w14:textId="7F6A04C9" w:rsidR="4C7CF673" w:rsidRDefault="4C7CF673" w:rsidP="0071161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59F150E" w14:textId="77777777" w:rsidTr="00711612">
      <w:trPr>
        <w:trHeight w:val="300"/>
      </w:trPr>
      <w:tc>
        <w:tcPr>
          <w:tcW w:w="1645" w:type="dxa"/>
        </w:tcPr>
        <w:p w14:paraId="79BDB654" w14:textId="5EF85B5E" w:rsidR="4C7CF673" w:rsidRDefault="4C7CF673" w:rsidP="00711612">
          <w:pPr>
            <w:pStyle w:val="Header"/>
            <w:ind w:left="-115"/>
          </w:pPr>
        </w:p>
      </w:tc>
      <w:tc>
        <w:tcPr>
          <w:tcW w:w="1645" w:type="dxa"/>
        </w:tcPr>
        <w:p w14:paraId="0DA6122C" w14:textId="40959D18" w:rsidR="4C7CF673" w:rsidRDefault="4C7CF673" w:rsidP="00711612">
          <w:pPr>
            <w:pStyle w:val="Header"/>
            <w:jc w:val="center"/>
          </w:pPr>
        </w:p>
      </w:tc>
      <w:tc>
        <w:tcPr>
          <w:tcW w:w="1645" w:type="dxa"/>
        </w:tcPr>
        <w:p w14:paraId="71082053" w14:textId="072207DD" w:rsidR="4C7CF673" w:rsidRDefault="4C7CF673" w:rsidP="00711612">
          <w:pPr>
            <w:pStyle w:val="Header"/>
            <w:ind w:right="-115"/>
            <w:jc w:val="right"/>
          </w:pPr>
        </w:p>
      </w:tc>
    </w:tr>
  </w:tbl>
  <w:p w14:paraId="37C94718" w14:textId="43EE9691" w:rsidR="4C7CF673" w:rsidRDefault="4C7CF673" w:rsidP="007116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44D18AC" w14:textId="77777777" w:rsidTr="00711612">
      <w:trPr>
        <w:trHeight w:val="300"/>
      </w:trPr>
      <w:tc>
        <w:tcPr>
          <w:tcW w:w="2880" w:type="dxa"/>
        </w:tcPr>
        <w:p w14:paraId="39FB65E6" w14:textId="4C72D2C3" w:rsidR="4C7CF673" w:rsidRDefault="4C7CF673" w:rsidP="00711612">
          <w:pPr>
            <w:pStyle w:val="Header"/>
            <w:ind w:left="-115"/>
          </w:pPr>
        </w:p>
      </w:tc>
      <w:tc>
        <w:tcPr>
          <w:tcW w:w="2880" w:type="dxa"/>
        </w:tcPr>
        <w:p w14:paraId="58EF5C81" w14:textId="46C52595" w:rsidR="4C7CF673" w:rsidRDefault="4C7CF673" w:rsidP="00711612">
          <w:pPr>
            <w:pStyle w:val="Header"/>
            <w:jc w:val="center"/>
          </w:pPr>
        </w:p>
      </w:tc>
      <w:tc>
        <w:tcPr>
          <w:tcW w:w="2880" w:type="dxa"/>
        </w:tcPr>
        <w:p w14:paraId="235E6F38" w14:textId="13E1BE9E" w:rsidR="4C7CF673" w:rsidRDefault="4C7CF673" w:rsidP="00711612">
          <w:pPr>
            <w:pStyle w:val="Header"/>
            <w:ind w:right="-115"/>
            <w:jc w:val="right"/>
          </w:pPr>
        </w:p>
      </w:tc>
    </w:tr>
  </w:tbl>
  <w:p w14:paraId="4815CE73" w14:textId="34FD8F3D" w:rsidR="4C7CF673" w:rsidRDefault="4C7CF673" w:rsidP="00711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91F"/>
    <w:multiLevelType w:val="singleLevel"/>
    <w:tmpl w:val="4C196701"/>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 w15:restartNumberingAfterBreak="0">
    <w:nsid w:val="002706E7"/>
    <w:multiLevelType w:val="singleLevel"/>
    <w:tmpl w:val="5B89AA5B"/>
    <w:lvl w:ilvl="0">
      <w:start w:val="1"/>
      <w:numFmt w:val="lowerRoman"/>
      <w:lvlText w:val="(%1)"/>
      <w:lvlJc w:val="left"/>
      <w:pPr>
        <w:tabs>
          <w:tab w:val="num" w:pos="864"/>
        </w:tabs>
        <w:ind w:left="864" w:hanging="864"/>
      </w:pPr>
      <w:rPr>
        <w:rFonts w:ascii="Arial" w:hAnsi="Arial" w:cs="Arial"/>
        <w:snapToGrid/>
        <w:sz w:val="24"/>
        <w:szCs w:val="24"/>
      </w:rPr>
    </w:lvl>
  </w:abstractNum>
  <w:abstractNum w:abstractNumId="2" w15:restartNumberingAfterBreak="0">
    <w:nsid w:val="00376F6C"/>
    <w:multiLevelType w:val="singleLevel"/>
    <w:tmpl w:val="4BB58473"/>
    <w:lvl w:ilvl="0">
      <w:start w:val="17"/>
      <w:numFmt w:val="decimal"/>
      <w:lvlText w:val="%1."/>
      <w:lvlJc w:val="left"/>
      <w:pPr>
        <w:tabs>
          <w:tab w:val="num" w:pos="864"/>
        </w:tabs>
        <w:ind w:left="72"/>
      </w:pPr>
      <w:rPr>
        <w:rFonts w:ascii="Arial" w:hAnsi="Arial" w:cs="Arial"/>
        <w:b/>
        <w:bCs/>
        <w:snapToGrid/>
        <w:spacing w:val="6"/>
        <w:sz w:val="24"/>
        <w:szCs w:val="24"/>
        <w:u w:val="single"/>
      </w:rPr>
    </w:lvl>
  </w:abstractNum>
  <w:abstractNum w:abstractNumId="3" w15:restartNumberingAfterBreak="0">
    <w:nsid w:val="0045ED5B"/>
    <w:multiLevelType w:val="singleLevel"/>
    <w:tmpl w:val="65F275BA"/>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4" w15:restartNumberingAfterBreak="0">
    <w:nsid w:val="004EA237"/>
    <w:multiLevelType w:val="singleLevel"/>
    <w:tmpl w:val="67947F2E"/>
    <w:lvl w:ilvl="0">
      <w:start w:val="1"/>
      <w:numFmt w:val="lowerLetter"/>
      <w:lvlText w:val="(%1)"/>
      <w:lvlJc w:val="left"/>
      <w:pPr>
        <w:tabs>
          <w:tab w:val="num" w:pos="1368"/>
        </w:tabs>
        <w:ind w:left="1368" w:hanging="504"/>
      </w:pPr>
      <w:rPr>
        <w:rFonts w:ascii="Arial" w:hAnsi="Arial" w:cs="Arial"/>
        <w:snapToGrid/>
        <w:sz w:val="24"/>
        <w:szCs w:val="24"/>
      </w:rPr>
    </w:lvl>
  </w:abstractNum>
  <w:abstractNum w:abstractNumId="5" w15:restartNumberingAfterBreak="0">
    <w:nsid w:val="00CCBAC2"/>
    <w:multiLevelType w:val="singleLevel"/>
    <w:tmpl w:val="05E89361"/>
    <w:lvl w:ilvl="0">
      <w:start w:val="23"/>
      <w:numFmt w:val="decimal"/>
      <w:lvlText w:val="%1."/>
      <w:lvlJc w:val="left"/>
      <w:pPr>
        <w:tabs>
          <w:tab w:val="num" w:pos="936"/>
        </w:tabs>
        <w:ind w:left="72"/>
      </w:pPr>
      <w:rPr>
        <w:rFonts w:ascii="Arial" w:hAnsi="Arial" w:cs="Arial"/>
        <w:b/>
        <w:bCs/>
        <w:snapToGrid/>
        <w:spacing w:val="-1"/>
        <w:sz w:val="24"/>
        <w:szCs w:val="24"/>
        <w:u w:val="single"/>
      </w:rPr>
    </w:lvl>
  </w:abstractNum>
  <w:abstractNum w:abstractNumId="6" w15:restartNumberingAfterBreak="0">
    <w:nsid w:val="013DDF57"/>
    <w:multiLevelType w:val="singleLevel"/>
    <w:tmpl w:val="78CB9907"/>
    <w:lvl w:ilvl="0">
      <w:start w:val="21"/>
      <w:numFmt w:val="decimal"/>
      <w:lvlText w:val="%1."/>
      <w:lvlJc w:val="left"/>
      <w:pPr>
        <w:tabs>
          <w:tab w:val="num" w:pos="864"/>
        </w:tabs>
      </w:pPr>
      <w:rPr>
        <w:rFonts w:ascii="Arial" w:hAnsi="Arial" w:cs="Arial"/>
        <w:b/>
        <w:bCs/>
        <w:snapToGrid/>
        <w:spacing w:val="1"/>
        <w:sz w:val="24"/>
        <w:szCs w:val="24"/>
        <w:u w:val="single"/>
      </w:rPr>
    </w:lvl>
  </w:abstractNum>
  <w:abstractNum w:abstractNumId="7" w15:restartNumberingAfterBreak="0">
    <w:nsid w:val="0174D71C"/>
    <w:multiLevelType w:val="singleLevel"/>
    <w:tmpl w:val="6FB8B28E"/>
    <w:lvl w:ilvl="0">
      <w:start w:val="1"/>
      <w:numFmt w:val="decimal"/>
      <w:lvlText w:val="(%1)"/>
      <w:lvlJc w:val="left"/>
      <w:pPr>
        <w:tabs>
          <w:tab w:val="num" w:pos="864"/>
        </w:tabs>
      </w:pPr>
      <w:rPr>
        <w:rFonts w:ascii="Arial" w:hAnsi="Arial" w:cs="Arial"/>
        <w:b/>
        <w:bCs/>
        <w:snapToGrid/>
        <w:sz w:val="24"/>
        <w:szCs w:val="24"/>
      </w:rPr>
    </w:lvl>
  </w:abstractNum>
  <w:abstractNum w:abstractNumId="8" w15:restartNumberingAfterBreak="0">
    <w:nsid w:val="0195068A"/>
    <w:multiLevelType w:val="singleLevel"/>
    <w:tmpl w:val="1D6324C9"/>
    <w:lvl w:ilvl="0">
      <w:start w:val="1"/>
      <w:numFmt w:val="lowerRoman"/>
      <w:lvlText w:val="(%1)"/>
      <w:lvlJc w:val="left"/>
      <w:pPr>
        <w:tabs>
          <w:tab w:val="num" w:pos="1512"/>
        </w:tabs>
        <w:ind w:left="1512" w:hanging="576"/>
      </w:pPr>
      <w:rPr>
        <w:rFonts w:ascii="Arial" w:hAnsi="Arial" w:cs="Arial"/>
        <w:snapToGrid/>
        <w:sz w:val="24"/>
        <w:szCs w:val="24"/>
      </w:rPr>
    </w:lvl>
  </w:abstractNum>
  <w:abstractNum w:abstractNumId="9" w15:restartNumberingAfterBreak="0">
    <w:nsid w:val="02083B17"/>
    <w:multiLevelType w:val="singleLevel"/>
    <w:tmpl w:val="4768241F"/>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0" w15:restartNumberingAfterBreak="0">
    <w:nsid w:val="02C72404"/>
    <w:multiLevelType w:val="singleLevel"/>
    <w:tmpl w:val="713084F0"/>
    <w:lvl w:ilvl="0">
      <w:start w:val="1"/>
      <w:numFmt w:val="lowerLetter"/>
      <w:lvlText w:val="(%1)"/>
      <w:lvlJc w:val="left"/>
      <w:pPr>
        <w:tabs>
          <w:tab w:val="num" w:pos="2304"/>
        </w:tabs>
        <w:ind w:left="1728"/>
      </w:pPr>
      <w:rPr>
        <w:rFonts w:ascii="Arial" w:hAnsi="Arial" w:cs="Arial"/>
        <w:snapToGrid/>
        <w:sz w:val="24"/>
        <w:szCs w:val="24"/>
      </w:rPr>
    </w:lvl>
  </w:abstractNum>
  <w:abstractNum w:abstractNumId="11" w15:restartNumberingAfterBreak="0">
    <w:nsid w:val="0377DE27"/>
    <w:multiLevelType w:val="singleLevel"/>
    <w:tmpl w:val="644B85FD"/>
    <w:lvl w:ilvl="0">
      <w:start w:val="2"/>
      <w:numFmt w:val="lowerRoman"/>
      <w:lvlText w:val="(%1)"/>
      <w:lvlJc w:val="left"/>
      <w:pPr>
        <w:tabs>
          <w:tab w:val="num" w:pos="2880"/>
        </w:tabs>
        <w:ind w:left="2880" w:hanging="576"/>
      </w:pPr>
      <w:rPr>
        <w:rFonts w:ascii="Arial" w:hAnsi="Arial" w:cs="Arial"/>
        <w:snapToGrid/>
        <w:sz w:val="24"/>
        <w:szCs w:val="24"/>
      </w:rPr>
    </w:lvl>
  </w:abstractNum>
  <w:abstractNum w:abstractNumId="12" w15:restartNumberingAfterBreak="0">
    <w:nsid w:val="038FBED2"/>
    <w:multiLevelType w:val="singleLevel"/>
    <w:tmpl w:val="56B3C6BD"/>
    <w:lvl w:ilvl="0">
      <w:start w:val="4"/>
      <w:numFmt w:val="lowerLetter"/>
      <w:lvlText w:val="(%1)"/>
      <w:lvlJc w:val="left"/>
      <w:pPr>
        <w:tabs>
          <w:tab w:val="num" w:pos="1368"/>
        </w:tabs>
        <w:ind w:left="1368" w:hanging="504"/>
      </w:pPr>
      <w:rPr>
        <w:rFonts w:ascii="Arial" w:hAnsi="Arial" w:cs="Arial"/>
        <w:snapToGrid/>
        <w:sz w:val="24"/>
        <w:szCs w:val="24"/>
      </w:rPr>
    </w:lvl>
  </w:abstractNum>
  <w:abstractNum w:abstractNumId="13" w15:restartNumberingAfterBreak="0">
    <w:nsid w:val="03E9AEC5"/>
    <w:multiLevelType w:val="singleLevel"/>
    <w:tmpl w:val="4DD2F119"/>
    <w:lvl w:ilvl="0">
      <w:start w:val="1"/>
      <w:numFmt w:val="lowerRoman"/>
      <w:lvlText w:val="(%1)"/>
      <w:lvlJc w:val="left"/>
      <w:pPr>
        <w:tabs>
          <w:tab w:val="num" w:pos="2304"/>
        </w:tabs>
        <w:ind w:left="2304" w:hanging="504"/>
      </w:pPr>
      <w:rPr>
        <w:rFonts w:ascii="Arial" w:hAnsi="Arial" w:cs="Arial"/>
        <w:snapToGrid/>
        <w:spacing w:val="1"/>
        <w:sz w:val="24"/>
        <w:szCs w:val="24"/>
      </w:rPr>
    </w:lvl>
  </w:abstractNum>
  <w:abstractNum w:abstractNumId="14" w15:restartNumberingAfterBreak="0">
    <w:nsid w:val="04375369"/>
    <w:multiLevelType w:val="singleLevel"/>
    <w:tmpl w:val="430EA047"/>
    <w:lvl w:ilvl="0">
      <w:start w:val="1"/>
      <w:numFmt w:val="decimal"/>
      <w:lvlText w:val="(%1)"/>
      <w:lvlJc w:val="left"/>
      <w:pPr>
        <w:tabs>
          <w:tab w:val="num" w:pos="648"/>
        </w:tabs>
        <w:ind w:left="648" w:hanging="648"/>
      </w:pPr>
      <w:rPr>
        <w:rFonts w:ascii="Arial" w:hAnsi="Arial" w:cs="Arial"/>
        <w:snapToGrid/>
        <w:sz w:val="24"/>
        <w:szCs w:val="24"/>
      </w:rPr>
    </w:lvl>
  </w:abstractNum>
  <w:abstractNum w:abstractNumId="15" w15:restartNumberingAfterBreak="0">
    <w:nsid w:val="04C47F65"/>
    <w:multiLevelType w:val="singleLevel"/>
    <w:tmpl w:val="76FA0981"/>
    <w:lvl w:ilvl="0">
      <w:start w:val="1"/>
      <w:numFmt w:val="lowerRoman"/>
      <w:lvlText w:val="(%1)"/>
      <w:lvlJc w:val="left"/>
      <w:pPr>
        <w:tabs>
          <w:tab w:val="num" w:pos="2880"/>
        </w:tabs>
        <w:ind w:left="2880" w:hanging="576"/>
      </w:pPr>
      <w:rPr>
        <w:rFonts w:ascii="Arial" w:hAnsi="Arial" w:cs="Arial"/>
        <w:snapToGrid/>
        <w:sz w:val="24"/>
        <w:szCs w:val="24"/>
      </w:rPr>
    </w:lvl>
  </w:abstractNum>
  <w:abstractNum w:abstractNumId="16" w15:restartNumberingAfterBreak="0">
    <w:nsid w:val="04DF9FCB"/>
    <w:multiLevelType w:val="singleLevel"/>
    <w:tmpl w:val="2E4625CE"/>
    <w:lvl w:ilvl="0">
      <w:start w:val="1"/>
      <w:numFmt w:val="lowerLetter"/>
      <w:lvlText w:val="(%1)"/>
      <w:lvlJc w:val="left"/>
      <w:pPr>
        <w:tabs>
          <w:tab w:val="num" w:pos="1800"/>
        </w:tabs>
        <w:ind w:left="1800" w:hanging="936"/>
      </w:pPr>
      <w:rPr>
        <w:rFonts w:ascii="Arial" w:hAnsi="Arial" w:cs="Arial"/>
        <w:snapToGrid/>
        <w:sz w:val="24"/>
        <w:szCs w:val="24"/>
      </w:rPr>
    </w:lvl>
  </w:abstractNum>
  <w:abstractNum w:abstractNumId="17" w15:restartNumberingAfterBreak="0">
    <w:nsid w:val="04E1FEC7"/>
    <w:multiLevelType w:val="singleLevel"/>
    <w:tmpl w:val="0527D8B2"/>
    <w:lvl w:ilvl="0">
      <w:start w:val="1"/>
      <w:numFmt w:val="lowerLetter"/>
      <w:lvlText w:val="(%1)"/>
      <w:lvlJc w:val="left"/>
      <w:pPr>
        <w:tabs>
          <w:tab w:val="num" w:pos="2304"/>
        </w:tabs>
        <w:ind w:left="2304" w:hanging="504"/>
      </w:pPr>
      <w:rPr>
        <w:rFonts w:ascii="Arial" w:hAnsi="Arial" w:cs="Arial"/>
        <w:snapToGrid/>
        <w:spacing w:val="1"/>
        <w:sz w:val="24"/>
        <w:szCs w:val="24"/>
      </w:rPr>
    </w:lvl>
  </w:abstractNum>
  <w:abstractNum w:abstractNumId="18" w15:restartNumberingAfterBreak="0">
    <w:nsid w:val="05D0B693"/>
    <w:multiLevelType w:val="singleLevel"/>
    <w:tmpl w:val="3096B677"/>
    <w:lvl w:ilvl="0">
      <w:start w:val="19"/>
      <w:numFmt w:val="decimal"/>
      <w:lvlText w:val="%1."/>
      <w:lvlJc w:val="left"/>
      <w:pPr>
        <w:tabs>
          <w:tab w:val="num" w:pos="864"/>
        </w:tabs>
        <w:ind w:left="72"/>
      </w:pPr>
      <w:rPr>
        <w:rFonts w:ascii="Arial" w:hAnsi="Arial" w:cs="Arial"/>
        <w:b/>
        <w:bCs/>
        <w:snapToGrid/>
        <w:spacing w:val="3"/>
        <w:sz w:val="24"/>
        <w:szCs w:val="24"/>
        <w:u w:val="single"/>
      </w:rPr>
    </w:lvl>
  </w:abstractNum>
  <w:abstractNum w:abstractNumId="19" w15:restartNumberingAfterBreak="0">
    <w:nsid w:val="05E41876"/>
    <w:multiLevelType w:val="singleLevel"/>
    <w:tmpl w:val="6A96F40F"/>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20" w15:restartNumberingAfterBreak="0">
    <w:nsid w:val="063E4F6E"/>
    <w:multiLevelType w:val="singleLevel"/>
    <w:tmpl w:val="0D79598A"/>
    <w:lvl w:ilvl="0">
      <w:start w:val="2"/>
      <w:numFmt w:val="decimal"/>
      <w:lvlText w:val="%1."/>
      <w:lvlJc w:val="left"/>
      <w:pPr>
        <w:tabs>
          <w:tab w:val="num" w:pos="864"/>
        </w:tabs>
        <w:ind w:left="72"/>
      </w:pPr>
      <w:rPr>
        <w:rFonts w:ascii="Arial" w:hAnsi="Arial" w:cs="Arial"/>
        <w:b/>
        <w:bCs/>
        <w:snapToGrid/>
        <w:spacing w:val="1"/>
        <w:sz w:val="24"/>
        <w:szCs w:val="24"/>
        <w:u w:val="single"/>
      </w:rPr>
    </w:lvl>
  </w:abstractNum>
  <w:abstractNum w:abstractNumId="21" w15:restartNumberingAfterBreak="0">
    <w:nsid w:val="06A3E61D"/>
    <w:multiLevelType w:val="singleLevel"/>
    <w:tmpl w:val="296D92AF"/>
    <w:lvl w:ilvl="0">
      <w:start w:val="1"/>
      <w:numFmt w:val="lowerLetter"/>
      <w:lvlText w:val="(%1)"/>
      <w:lvlJc w:val="left"/>
      <w:pPr>
        <w:tabs>
          <w:tab w:val="num" w:pos="2304"/>
        </w:tabs>
        <w:ind w:left="1800"/>
      </w:pPr>
      <w:rPr>
        <w:rFonts w:ascii="Arial" w:hAnsi="Arial" w:cs="Arial"/>
        <w:snapToGrid/>
        <w:sz w:val="24"/>
        <w:szCs w:val="24"/>
      </w:rPr>
    </w:lvl>
  </w:abstractNum>
  <w:abstractNum w:abstractNumId="22" w15:restartNumberingAfterBreak="0">
    <w:nsid w:val="073FE9D9"/>
    <w:multiLevelType w:val="singleLevel"/>
    <w:tmpl w:val="7004D9E7"/>
    <w:lvl w:ilvl="0">
      <w:start w:val="1"/>
      <w:numFmt w:val="lowerLetter"/>
      <w:lvlText w:val="(%1)"/>
      <w:lvlJc w:val="left"/>
      <w:pPr>
        <w:tabs>
          <w:tab w:val="num" w:pos="2376"/>
        </w:tabs>
        <w:ind w:left="2376" w:hanging="648"/>
      </w:pPr>
      <w:rPr>
        <w:rFonts w:ascii="Arial" w:hAnsi="Arial" w:cs="Arial"/>
        <w:snapToGrid/>
        <w:spacing w:val="-1"/>
        <w:sz w:val="24"/>
        <w:szCs w:val="24"/>
      </w:rPr>
    </w:lvl>
  </w:abstractNum>
  <w:abstractNum w:abstractNumId="23" w15:restartNumberingAfterBreak="0">
    <w:nsid w:val="0785C602"/>
    <w:multiLevelType w:val="singleLevel"/>
    <w:tmpl w:val="57642ADF"/>
    <w:lvl w:ilvl="0">
      <w:start w:val="1"/>
      <w:numFmt w:val="lowerRoman"/>
      <w:lvlText w:val="(%1)"/>
      <w:lvlJc w:val="left"/>
      <w:pPr>
        <w:tabs>
          <w:tab w:val="num" w:pos="1800"/>
        </w:tabs>
        <w:ind w:left="1800" w:hanging="936"/>
      </w:pPr>
      <w:rPr>
        <w:rFonts w:ascii="Arial" w:hAnsi="Arial" w:cs="Arial"/>
        <w:snapToGrid/>
        <w:sz w:val="24"/>
        <w:szCs w:val="24"/>
      </w:rPr>
    </w:lvl>
  </w:abstractNum>
  <w:abstractNum w:abstractNumId="24" w15:restartNumberingAfterBreak="0">
    <w:nsid w:val="079AB4DC"/>
    <w:multiLevelType w:val="singleLevel"/>
    <w:tmpl w:val="0E9E5C3E"/>
    <w:lvl w:ilvl="0">
      <w:start w:val="1"/>
      <w:numFmt w:val="lowerLetter"/>
      <w:lvlText w:val="(%1)"/>
      <w:lvlJc w:val="left"/>
      <w:pPr>
        <w:tabs>
          <w:tab w:val="num" w:pos="2304"/>
        </w:tabs>
        <w:ind w:left="2304" w:hanging="576"/>
      </w:pPr>
      <w:rPr>
        <w:rFonts w:ascii="Arial" w:hAnsi="Arial" w:cs="Arial"/>
        <w:snapToGrid/>
        <w:sz w:val="24"/>
        <w:szCs w:val="24"/>
      </w:rPr>
    </w:lvl>
  </w:abstractNum>
  <w:num w:numId="1" w16cid:durableId="1955869492">
    <w:abstractNumId w:val="7"/>
  </w:num>
  <w:num w:numId="2" w16cid:durableId="967122559">
    <w:abstractNumId w:val="1"/>
  </w:num>
  <w:num w:numId="3" w16cid:durableId="2115203933">
    <w:abstractNumId w:val="20"/>
  </w:num>
  <w:num w:numId="4" w16cid:durableId="19476915">
    <w:abstractNumId w:val="13"/>
  </w:num>
  <w:num w:numId="5" w16cid:durableId="1889951210">
    <w:abstractNumId w:val="23"/>
  </w:num>
  <w:num w:numId="6" w16cid:durableId="1394890605">
    <w:abstractNumId w:val="21"/>
  </w:num>
  <w:num w:numId="7" w16cid:durableId="1053386055">
    <w:abstractNumId w:val="12"/>
  </w:num>
  <w:num w:numId="8" w16cid:durableId="1625772642">
    <w:abstractNumId w:val="4"/>
  </w:num>
  <w:num w:numId="9" w16cid:durableId="1923491990">
    <w:abstractNumId w:val="3"/>
  </w:num>
  <w:num w:numId="10" w16cid:durableId="637993305">
    <w:abstractNumId w:val="24"/>
  </w:num>
  <w:num w:numId="11" w16cid:durableId="1940486168">
    <w:abstractNumId w:val="22"/>
  </w:num>
  <w:num w:numId="12" w16cid:durableId="1821729045">
    <w:abstractNumId w:val="22"/>
    <w:lvlOverride w:ilvl="0">
      <w:lvl w:ilvl="0">
        <w:numFmt w:val="lowerLetter"/>
        <w:lvlText w:val="(%1)"/>
        <w:lvlJc w:val="left"/>
        <w:pPr>
          <w:tabs>
            <w:tab w:val="num" w:pos="2376"/>
          </w:tabs>
          <w:ind w:left="2376" w:hanging="648"/>
        </w:pPr>
        <w:rPr>
          <w:rFonts w:ascii="Arial" w:hAnsi="Arial" w:cs="Arial"/>
          <w:snapToGrid/>
          <w:sz w:val="24"/>
          <w:szCs w:val="24"/>
        </w:rPr>
      </w:lvl>
    </w:lvlOverride>
  </w:num>
  <w:num w:numId="13" w16cid:durableId="1320814556">
    <w:abstractNumId w:val="17"/>
  </w:num>
  <w:num w:numId="14" w16cid:durableId="1939555298">
    <w:abstractNumId w:val="17"/>
    <w:lvlOverride w:ilvl="0">
      <w:lvl w:ilvl="0">
        <w:numFmt w:val="lowerLetter"/>
        <w:lvlText w:val="(%1)"/>
        <w:lvlJc w:val="left"/>
        <w:pPr>
          <w:tabs>
            <w:tab w:val="num" w:pos="2304"/>
          </w:tabs>
          <w:ind w:left="2304" w:hanging="504"/>
        </w:pPr>
        <w:rPr>
          <w:rFonts w:ascii="Arial" w:hAnsi="Arial" w:cs="Arial"/>
          <w:snapToGrid/>
          <w:spacing w:val="3"/>
          <w:sz w:val="24"/>
          <w:szCs w:val="24"/>
        </w:rPr>
      </w:lvl>
    </w:lvlOverride>
  </w:num>
  <w:num w:numId="15" w16cid:durableId="824709542">
    <w:abstractNumId w:val="9"/>
  </w:num>
  <w:num w:numId="16" w16cid:durableId="1879124840">
    <w:abstractNumId w:val="0"/>
  </w:num>
  <w:num w:numId="17" w16cid:durableId="1065449518">
    <w:abstractNumId w:val="0"/>
    <w:lvlOverride w:ilvl="0">
      <w:lvl w:ilvl="0">
        <w:numFmt w:val="lowerLetter"/>
        <w:lvlText w:val="(%1)"/>
        <w:lvlJc w:val="left"/>
        <w:pPr>
          <w:tabs>
            <w:tab w:val="num" w:pos="2376"/>
          </w:tabs>
          <w:ind w:left="2376" w:hanging="576"/>
        </w:pPr>
        <w:rPr>
          <w:rFonts w:ascii="Arial" w:hAnsi="Arial" w:cs="Arial"/>
          <w:snapToGrid/>
          <w:sz w:val="24"/>
          <w:szCs w:val="24"/>
        </w:rPr>
      </w:lvl>
    </w:lvlOverride>
  </w:num>
  <w:num w:numId="18" w16cid:durableId="1898473919">
    <w:abstractNumId w:val="16"/>
  </w:num>
  <w:num w:numId="19" w16cid:durableId="322244228">
    <w:abstractNumId w:val="10"/>
  </w:num>
  <w:num w:numId="20" w16cid:durableId="1315262852">
    <w:abstractNumId w:val="15"/>
  </w:num>
  <w:num w:numId="21" w16cid:durableId="264850978">
    <w:abstractNumId w:val="15"/>
    <w:lvlOverride w:ilvl="0">
      <w:lvl w:ilvl="0">
        <w:numFmt w:val="lowerRoman"/>
        <w:lvlText w:val="(%1)"/>
        <w:lvlJc w:val="left"/>
        <w:pPr>
          <w:tabs>
            <w:tab w:val="num" w:pos="2880"/>
          </w:tabs>
          <w:ind w:left="2880" w:hanging="576"/>
        </w:pPr>
        <w:rPr>
          <w:rFonts w:ascii="Arial" w:hAnsi="Arial" w:cs="Arial"/>
          <w:snapToGrid/>
          <w:sz w:val="24"/>
          <w:szCs w:val="24"/>
        </w:rPr>
      </w:lvl>
    </w:lvlOverride>
  </w:num>
  <w:num w:numId="22" w16cid:durableId="624623835">
    <w:abstractNumId w:val="11"/>
  </w:num>
  <w:num w:numId="23" w16cid:durableId="1974409507">
    <w:abstractNumId w:val="19"/>
  </w:num>
  <w:num w:numId="24" w16cid:durableId="1542477355">
    <w:abstractNumId w:val="2"/>
  </w:num>
  <w:num w:numId="25" w16cid:durableId="557132093">
    <w:abstractNumId w:val="18"/>
  </w:num>
  <w:num w:numId="26" w16cid:durableId="1758939983">
    <w:abstractNumId w:val="6"/>
  </w:num>
  <w:num w:numId="27" w16cid:durableId="34812371">
    <w:abstractNumId w:val="5"/>
  </w:num>
  <w:num w:numId="28" w16cid:durableId="155196196">
    <w:abstractNumId w:val="5"/>
    <w:lvlOverride w:ilvl="0">
      <w:lvl w:ilvl="0">
        <w:numFmt w:val="decimal"/>
        <w:lvlText w:val="%1."/>
        <w:lvlJc w:val="left"/>
        <w:pPr>
          <w:tabs>
            <w:tab w:val="num" w:pos="576"/>
          </w:tabs>
          <w:ind w:left="72"/>
        </w:pPr>
        <w:rPr>
          <w:rFonts w:ascii="Arial" w:hAnsi="Arial" w:cs="Arial"/>
          <w:b/>
          <w:bCs/>
          <w:snapToGrid/>
          <w:spacing w:val="-3"/>
          <w:sz w:val="24"/>
          <w:szCs w:val="24"/>
          <w:u w:val="single"/>
        </w:rPr>
      </w:lvl>
    </w:lvlOverride>
  </w:num>
  <w:num w:numId="29" w16cid:durableId="1338069814">
    <w:abstractNumId w:val="8"/>
  </w:num>
  <w:num w:numId="30" w16cid:durableId="929700586">
    <w:abstractNumId w:val="8"/>
    <w:lvlOverride w:ilvl="0">
      <w:lvl w:ilvl="0">
        <w:numFmt w:val="lowerRoman"/>
        <w:lvlText w:val="(%1)"/>
        <w:lvlJc w:val="left"/>
        <w:pPr>
          <w:tabs>
            <w:tab w:val="num" w:pos="1512"/>
          </w:tabs>
          <w:ind w:left="1512" w:hanging="576"/>
        </w:pPr>
        <w:rPr>
          <w:rFonts w:ascii="Arial" w:hAnsi="Arial" w:cs="Arial"/>
          <w:snapToGrid/>
          <w:spacing w:val="-1"/>
          <w:sz w:val="24"/>
          <w:szCs w:val="24"/>
        </w:rPr>
      </w:lvl>
    </w:lvlOverride>
  </w:num>
  <w:num w:numId="31" w16cid:durableId="86143748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trackRevisions/>
  <w:documentProtection w:edit="readOnly" w:enforcement="1" w:cryptProviderType="rsaAES" w:cryptAlgorithmClass="hash" w:cryptAlgorithmType="typeAny" w:cryptAlgorithmSid="14" w:cryptSpinCount="100000" w:hash="Td3OwdfSaBhBI87gce8wtWUjXkXBdRhrdHqZhaRIoi5gV3ib8RjqDmkZfQzJZDssoBFPGj2mZnEHHZLuae730Q==" w:salt="OvuBtiMVQLRQ2Vt57o3fmg=="/>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C7C"/>
    <w:rsid w:val="00070D23"/>
    <w:rsid w:val="000C524C"/>
    <w:rsid w:val="000D0994"/>
    <w:rsid w:val="000D1E4F"/>
    <w:rsid w:val="000F1482"/>
    <w:rsid w:val="000F5BD8"/>
    <w:rsid w:val="001165A5"/>
    <w:rsid w:val="00171D68"/>
    <w:rsid w:val="00180CD9"/>
    <w:rsid w:val="001E52D3"/>
    <w:rsid w:val="00290EB6"/>
    <w:rsid w:val="002A7833"/>
    <w:rsid w:val="002D7032"/>
    <w:rsid w:val="0031247C"/>
    <w:rsid w:val="00317BCD"/>
    <w:rsid w:val="003375F3"/>
    <w:rsid w:val="003377B7"/>
    <w:rsid w:val="0035345F"/>
    <w:rsid w:val="00385E65"/>
    <w:rsid w:val="003A0EC7"/>
    <w:rsid w:val="003B7EF9"/>
    <w:rsid w:val="003C69B4"/>
    <w:rsid w:val="003D18FD"/>
    <w:rsid w:val="003E27C5"/>
    <w:rsid w:val="004654AB"/>
    <w:rsid w:val="00491A9E"/>
    <w:rsid w:val="004C408F"/>
    <w:rsid w:val="00545864"/>
    <w:rsid w:val="00552971"/>
    <w:rsid w:val="005A01B3"/>
    <w:rsid w:val="005B5FB4"/>
    <w:rsid w:val="005E1CD5"/>
    <w:rsid w:val="006349DE"/>
    <w:rsid w:val="006465F9"/>
    <w:rsid w:val="006839DC"/>
    <w:rsid w:val="006B7C35"/>
    <w:rsid w:val="006F11D5"/>
    <w:rsid w:val="0070479C"/>
    <w:rsid w:val="00711612"/>
    <w:rsid w:val="0073064B"/>
    <w:rsid w:val="00796D7D"/>
    <w:rsid w:val="007C4F93"/>
    <w:rsid w:val="007E645B"/>
    <w:rsid w:val="0081440D"/>
    <w:rsid w:val="0083098F"/>
    <w:rsid w:val="00833774"/>
    <w:rsid w:val="00885A5C"/>
    <w:rsid w:val="00897293"/>
    <w:rsid w:val="008B08D8"/>
    <w:rsid w:val="008F3F03"/>
    <w:rsid w:val="00914F7C"/>
    <w:rsid w:val="00953048"/>
    <w:rsid w:val="009830D2"/>
    <w:rsid w:val="00990B05"/>
    <w:rsid w:val="009D7A49"/>
    <w:rsid w:val="009E74C2"/>
    <w:rsid w:val="009F7AA0"/>
    <w:rsid w:val="00A565EF"/>
    <w:rsid w:val="00A669FD"/>
    <w:rsid w:val="00A968B1"/>
    <w:rsid w:val="00AA3B50"/>
    <w:rsid w:val="00AB18D0"/>
    <w:rsid w:val="00AE7B6B"/>
    <w:rsid w:val="00B72824"/>
    <w:rsid w:val="00B737A1"/>
    <w:rsid w:val="00B85874"/>
    <w:rsid w:val="00BF1360"/>
    <w:rsid w:val="00BF16D4"/>
    <w:rsid w:val="00C714EB"/>
    <w:rsid w:val="00C72D77"/>
    <w:rsid w:val="00C91471"/>
    <w:rsid w:val="00C93296"/>
    <w:rsid w:val="00C97033"/>
    <w:rsid w:val="00CA639A"/>
    <w:rsid w:val="00CB2C5F"/>
    <w:rsid w:val="00CC3E60"/>
    <w:rsid w:val="00CE3F7F"/>
    <w:rsid w:val="00CF7433"/>
    <w:rsid w:val="00D21A6A"/>
    <w:rsid w:val="00D57B03"/>
    <w:rsid w:val="00D61CD0"/>
    <w:rsid w:val="00D85422"/>
    <w:rsid w:val="00DB3835"/>
    <w:rsid w:val="00DB3D28"/>
    <w:rsid w:val="00E43A8C"/>
    <w:rsid w:val="00E65D75"/>
    <w:rsid w:val="00E70C7C"/>
    <w:rsid w:val="00EE523D"/>
    <w:rsid w:val="00F073BA"/>
    <w:rsid w:val="00F10AD7"/>
    <w:rsid w:val="00F15533"/>
    <w:rsid w:val="00F219B2"/>
    <w:rsid w:val="00F53413"/>
    <w:rsid w:val="00F74D0A"/>
    <w:rsid w:val="00F92637"/>
    <w:rsid w:val="00FA5962"/>
    <w:rsid w:val="00FC4C09"/>
    <w:rsid w:val="0E4143F1"/>
    <w:rsid w:val="12E98216"/>
    <w:rsid w:val="3677C5D1"/>
    <w:rsid w:val="3CAC20A0"/>
    <w:rsid w:val="4C7CF673"/>
    <w:rsid w:val="585CFE09"/>
    <w:rsid w:val="66DF060D"/>
    <w:rsid w:val="6E516623"/>
    <w:rsid w:val="71D5FFDC"/>
    <w:rsid w:val="7271D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8358B"/>
  <w14:defaultImageDpi w14:val="0"/>
  <w15:docId w15:val="{7C757BCB-4986-4103-B40A-E77EF68D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654A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D61CD0"/>
    <w:pPr>
      <w:tabs>
        <w:tab w:val="center" w:pos="4513"/>
        <w:tab w:val="right" w:pos="9026"/>
      </w:tabs>
    </w:pPr>
  </w:style>
  <w:style w:type="character" w:customStyle="1" w:styleId="HeaderChar">
    <w:name w:val="Header Char"/>
    <w:basedOn w:val="DefaultParagraphFont"/>
    <w:link w:val="Header"/>
    <w:uiPriority w:val="99"/>
    <w:rsid w:val="00D61CD0"/>
    <w:rPr>
      <w:rFonts w:ascii="Times New Roman" w:hAnsi="Times New Roman" w:cs="Times New Roman"/>
      <w:sz w:val="20"/>
      <w:szCs w:val="20"/>
      <w:lang w:val="en-US"/>
    </w:rPr>
  </w:style>
  <w:style w:type="paragraph" w:styleId="Footer">
    <w:name w:val="footer"/>
    <w:basedOn w:val="Normal"/>
    <w:link w:val="FooterChar"/>
    <w:uiPriority w:val="99"/>
    <w:unhideWhenUsed/>
    <w:rsid w:val="00D61CD0"/>
    <w:pPr>
      <w:tabs>
        <w:tab w:val="center" w:pos="4513"/>
        <w:tab w:val="right" w:pos="9026"/>
      </w:tabs>
    </w:pPr>
  </w:style>
  <w:style w:type="character" w:customStyle="1" w:styleId="FooterChar">
    <w:name w:val="Footer Char"/>
    <w:basedOn w:val="DefaultParagraphFont"/>
    <w:link w:val="Footer"/>
    <w:uiPriority w:val="99"/>
    <w:rsid w:val="00D61CD0"/>
    <w:rPr>
      <w:rFonts w:ascii="Times New Roman" w:hAnsi="Times New Roman" w:cs="Times New Roman"/>
      <w:sz w:val="20"/>
      <w:szCs w:val="20"/>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537159">
      <w:bodyDiv w:val="1"/>
      <w:marLeft w:val="0"/>
      <w:marRight w:val="0"/>
      <w:marTop w:val="0"/>
      <w:marBottom w:val="0"/>
      <w:divBdr>
        <w:top w:val="none" w:sz="0" w:space="0" w:color="auto"/>
        <w:left w:val="none" w:sz="0" w:space="0" w:color="auto"/>
        <w:bottom w:val="none" w:sz="0" w:space="0" w:color="auto"/>
        <w:right w:val="none" w:sz="0" w:space="0" w:color="auto"/>
      </w:divBdr>
      <w:divsChild>
        <w:div w:id="1553272097">
          <w:marLeft w:val="0"/>
          <w:marRight w:val="0"/>
          <w:marTop w:val="0"/>
          <w:marBottom w:val="0"/>
          <w:divBdr>
            <w:top w:val="none" w:sz="0" w:space="0" w:color="auto"/>
            <w:left w:val="none" w:sz="0" w:space="0" w:color="auto"/>
            <w:bottom w:val="none" w:sz="0" w:space="0" w:color="auto"/>
            <w:right w:val="none" w:sz="0" w:space="0" w:color="auto"/>
          </w:divBdr>
          <w:divsChild>
            <w:div w:id="1956256709">
              <w:marLeft w:val="0"/>
              <w:marRight w:val="0"/>
              <w:marTop w:val="0"/>
              <w:marBottom w:val="0"/>
              <w:divBdr>
                <w:top w:val="none" w:sz="0" w:space="0" w:color="auto"/>
                <w:left w:val="none" w:sz="0" w:space="0" w:color="auto"/>
                <w:bottom w:val="none" w:sz="0" w:space="0" w:color="auto"/>
                <w:right w:val="none" w:sz="0" w:space="0" w:color="auto"/>
              </w:divBdr>
            </w:div>
          </w:divsChild>
        </w:div>
        <w:div w:id="1595360635">
          <w:marLeft w:val="0"/>
          <w:marRight w:val="0"/>
          <w:marTop w:val="0"/>
          <w:marBottom w:val="0"/>
          <w:divBdr>
            <w:top w:val="none" w:sz="0" w:space="0" w:color="auto"/>
            <w:left w:val="none" w:sz="0" w:space="0" w:color="auto"/>
            <w:bottom w:val="none" w:sz="0" w:space="0" w:color="auto"/>
            <w:right w:val="none" w:sz="0" w:space="0" w:color="auto"/>
          </w:divBdr>
          <w:divsChild>
            <w:div w:id="622150076">
              <w:marLeft w:val="0"/>
              <w:marRight w:val="0"/>
              <w:marTop w:val="0"/>
              <w:marBottom w:val="0"/>
              <w:divBdr>
                <w:top w:val="none" w:sz="0" w:space="0" w:color="auto"/>
                <w:left w:val="none" w:sz="0" w:space="0" w:color="auto"/>
                <w:bottom w:val="none" w:sz="0" w:space="0" w:color="auto"/>
                <w:right w:val="none" w:sz="0" w:space="0" w:color="auto"/>
              </w:divBdr>
            </w:div>
          </w:divsChild>
        </w:div>
        <w:div w:id="752969553">
          <w:marLeft w:val="0"/>
          <w:marRight w:val="0"/>
          <w:marTop w:val="0"/>
          <w:marBottom w:val="0"/>
          <w:divBdr>
            <w:top w:val="none" w:sz="0" w:space="0" w:color="auto"/>
            <w:left w:val="none" w:sz="0" w:space="0" w:color="auto"/>
            <w:bottom w:val="none" w:sz="0" w:space="0" w:color="auto"/>
            <w:right w:val="none" w:sz="0" w:space="0" w:color="auto"/>
          </w:divBdr>
          <w:divsChild>
            <w:div w:id="393626393">
              <w:marLeft w:val="0"/>
              <w:marRight w:val="0"/>
              <w:marTop w:val="0"/>
              <w:marBottom w:val="0"/>
              <w:divBdr>
                <w:top w:val="none" w:sz="0" w:space="0" w:color="auto"/>
                <w:left w:val="none" w:sz="0" w:space="0" w:color="auto"/>
                <w:bottom w:val="none" w:sz="0" w:space="0" w:color="auto"/>
                <w:right w:val="none" w:sz="0" w:space="0" w:color="auto"/>
              </w:divBdr>
            </w:div>
          </w:divsChild>
        </w:div>
        <w:div w:id="330260691">
          <w:marLeft w:val="0"/>
          <w:marRight w:val="0"/>
          <w:marTop w:val="0"/>
          <w:marBottom w:val="0"/>
          <w:divBdr>
            <w:top w:val="none" w:sz="0" w:space="0" w:color="auto"/>
            <w:left w:val="none" w:sz="0" w:space="0" w:color="auto"/>
            <w:bottom w:val="none" w:sz="0" w:space="0" w:color="auto"/>
            <w:right w:val="none" w:sz="0" w:space="0" w:color="auto"/>
          </w:divBdr>
          <w:divsChild>
            <w:div w:id="771970988">
              <w:marLeft w:val="0"/>
              <w:marRight w:val="0"/>
              <w:marTop w:val="0"/>
              <w:marBottom w:val="0"/>
              <w:divBdr>
                <w:top w:val="none" w:sz="0" w:space="0" w:color="auto"/>
                <w:left w:val="none" w:sz="0" w:space="0" w:color="auto"/>
                <w:bottom w:val="none" w:sz="0" w:space="0" w:color="auto"/>
                <w:right w:val="none" w:sz="0" w:space="0" w:color="auto"/>
              </w:divBdr>
            </w:div>
          </w:divsChild>
        </w:div>
        <w:div w:id="1702897169">
          <w:marLeft w:val="0"/>
          <w:marRight w:val="0"/>
          <w:marTop w:val="0"/>
          <w:marBottom w:val="0"/>
          <w:divBdr>
            <w:top w:val="none" w:sz="0" w:space="0" w:color="auto"/>
            <w:left w:val="none" w:sz="0" w:space="0" w:color="auto"/>
            <w:bottom w:val="none" w:sz="0" w:space="0" w:color="auto"/>
            <w:right w:val="none" w:sz="0" w:space="0" w:color="auto"/>
          </w:divBdr>
          <w:divsChild>
            <w:div w:id="55412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240787">
      <w:bodyDiv w:val="1"/>
      <w:marLeft w:val="0"/>
      <w:marRight w:val="0"/>
      <w:marTop w:val="0"/>
      <w:marBottom w:val="0"/>
      <w:divBdr>
        <w:top w:val="none" w:sz="0" w:space="0" w:color="auto"/>
        <w:left w:val="none" w:sz="0" w:space="0" w:color="auto"/>
        <w:bottom w:val="none" w:sz="0" w:space="0" w:color="auto"/>
        <w:right w:val="none" w:sz="0" w:space="0" w:color="auto"/>
      </w:divBdr>
      <w:divsChild>
        <w:div w:id="234321436">
          <w:marLeft w:val="0"/>
          <w:marRight w:val="0"/>
          <w:marTop w:val="0"/>
          <w:marBottom w:val="0"/>
          <w:divBdr>
            <w:top w:val="none" w:sz="0" w:space="0" w:color="auto"/>
            <w:left w:val="none" w:sz="0" w:space="0" w:color="auto"/>
            <w:bottom w:val="none" w:sz="0" w:space="0" w:color="auto"/>
            <w:right w:val="none" w:sz="0" w:space="0" w:color="auto"/>
          </w:divBdr>
          <w:divsChild>
            <w:div w:id="1182549904">
              <w:marLeft w:val="0"/>
              <w:marRight w:val="0"/>
              <w:marTop w:val="0"/>
              <w:marBottom w:val="0"/>
              <w:divBdr>
                <w:top w:val="none" w:sz="0" w:space="0" w:color="auto"/>
                <w:left w:val="none" w:sz="0" w:space="0" w:color="auto"/>
                <w:bottom w:val="none" w:sz="0" w:space="0" w:color="auto"/>
                <w:right w:val="none" w:sz="0" w:space="0" w:color="auto"/>
              </w:divBdr>
            </w:div>
          </w:divsChild>
        </w:div>
        <w:div w:id="1367947730">
          <w:marLeft w:val="0"/>
          <w:marRight w:val="0"/>
          <w:marTop w:val="0"/>
          <w:marBottom w:val="0"/>
          <w:divBdr>
            <w:top w:val="none" w:sz="0" w:space="0" w:color="auto"/>
            <w:left w:val="none" w:sz="0" w:space="0" w:color="auto"/>
            <w:bottom w:val="none" w:sz="0" w:space="0" w:color="auto"/>
            <w:right w:val="none" w:sz="0" w:space="0" w:color="auto"/>
          </w:divBdr>
          <w:divsChild>
            <w:div w:id="936788328">
              <w:marLeft w:val="0"/>
              <w:marRight w:val="0"/>
              <w:marTop w:val="0"/>
              <w:marBottom w:val="0"/>
              <w:divBdr>
                <w:top w:val="none" w:sz="0" w:space="0" w:color="auto"/>
                <w:left w:val="none" w:sz="0" w:space="0" w:color="auto"/>
                <w:bottom w:val="none" w:sz="0" w:space="0" w:color="auto"/>
                <w:right w:val="none" w:sz="0" w:space="0" w:color="auto"/>
              </w:divBdr>
            </w:div>
          </w:divsChild>
        </w:div>
        <w:div w:id="1627085017">
          <w:marLeft w:val="0"/>
          <w:marRight w:val="0"/>
          <w:marTop w:val="0"/>
          <w:marBottom w:val="0"/>
          <w:divBdr>
            <w:top w:val="none" w:sz="0" w:space="0" w:color="auto"/>
            <w:left w:val="none" w:sz="0" w:space="0" w:color="auto"/>
            <w:bottom w:val="none" w:sz="0" w:space="0" w:color="auto"/>
            <w:right w:val="none" w:sz="0" w:space="0" w:color="auto"/>
          </w:divBdr>
          <w:divsChild>
            <w:div w:id="1280992479">
              <w:marLeft w:val="0"/>
              <w:marRight w:val="0"/>
              <w:marTop w:val="0"/>
              <w:marBottom w:val="0"/>
              <w:divBdr>
                <w:top w:val="none" w:sz="0" w:space="0" w:color="auto"/>
                <w:left w:val="none" w:sz="0" w:space="0" w:color="auto"/>
                <w:bottom w:val="none" w:sz="0" w:space="0" w:color="auto"/>
                <w:right w:val="none" w:sz="0" w:space="0" w:color="auto"/>
              </w:divBdr>
            </w:div>
          </w:divsChild>
        </w:div>
        <w:div w:id="1104108008">
          <w:marLeft w:val="0"/>
          <w:marRight w:val="0"/>
          <w:marTop w:val="0"/>
          <w:marBottom w:val="0"/>
          <w:divBdr>
            <w:top w:val="none" w:sz="0" w:space="0" w:color="auto"/>
            <w:left w:val="none" w:sz="0" w:space="0" w:color="auto"/>
            <w:bottom w:val="none" w:sz="0" w:space="0" w:color="auto"/>
            <w:right w:val="none" w:sz="0" w:space="0" w:color="auto"/>
          </w:divBdr>
          <w:divsChild>
            <w:div w:id="460616467">
              <w:marLeft w:val="0"/>
              <w:marRight w:val="0"/>
              <w:marTop w:val="0"/>
              <w:marBottom w:val="0"/>
              <w:divBdr>
                <w:top w:val="none" w:sz="0" w:space="0" w:color="auto"/>
                <w:left w:val="none" w:sz="0" w:space="0" w:color="auto"/>
                <w:bottom w:val="none" w:sz="0" w:space="0" w:color="auto"/>
                <w:right w:val="none" w:sz="0" w:space="0" w:color="auto"/>
              </w:divBdr>
            </w:div>
          </w:divsChild>
        </w:div>
        <w:div w:id="1356881505">
          <w:marLeft w:val="0"/>
          <w:marRight w:val="0"/>
          <w:marTop w:val="0"/>
          <w:marBottom w:val="0"/>
          <w:divBdr>
            <w:top w:val="none" w:sz="0" w:space="0" w:color="auto"/>
            <w:left w:val="none" w:sz="0" w:space="0" w:color="auto"/>
            <w:bottom w:val="none" w:sz="0" w:space="0" w:color="auto"/>
            <w:right w:val="none" w:sz="0" w:space="0" w:color="auto"/>
          </w:divBdr>
          <w:divsChild>
            <w:div w:id="76692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6.xml"/><Relationship Id="rId42" Type="http://schemas.openxmlformats.org/officeDocument/2006/relationships/header" Target="header16.xml"/><Relationship Id="rId47" Type="http://schemas.openxmlformats.org/officeDocument/2006/relationships/footer" Target="footer19.xml"/><Relationship Id="rId63" Type="http://schemas.openxmlformats.org/officeDocument/2006/relationships/footer" Target="footer27.xml"/><Relationship Id="rId68" Type="http://schemas.openxmlformats.org/officeDocument/2006/relationships/header" Target="header29.xml"/><Relationship Id="rId84" Type="http://schemas.openxmlformats.org/officeDocument/2006/relationships/header" Target="header37.xml"/><Relationship Id="rId89" Type="http://schemas.openxmlformats.org/officeDocument/2006/relationships/footer" Target="footer40.xm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0.xml"/><Relationship Id="rId107" Type="http://schemas.openxmlformats.org/officeDocument/2006/relationships/footer" Target="footer49.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header" Target="header15.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header" Target="header32.xml"/><Relationship Id="rId79" Type="http://schemas.openxmlformats.org/officeDocument/2006/relationships/footer" Target="footer35.xml"/><Relationship Id="rId87" Type="http://schemas.openxmlformats.org/officeDocument/2006/relationships/footer" Target="footer39.xml"/><Relationship Id="rId102" Type="http://schemas.openxmlformats.org/officeDocument/2006/relationships/header" Target="header46.xml"/><Relationship Id="rId110" Type="http://schemas.openxmlformats.org/officeDocument/2006/relationships/header" Target="header50.xml"/><Relationship Id="rId5" Type="http://schemas.openxmlformats.org/officeDocument/2006/relationships/numbering" Target="numbering.xml"/><Relationship Id="rId61" Type="http://schemas.openxmlformats.org/officeDocument/2006/relationships/footer" Target="footer26.xml"/><Relationship Id="rId82" Type="http://schemas.openxmlformats.org/officeDocument/2006/relationships/header" Target="header36.xml"/><Relationship Id="rId90" Type="http://schemas.openxmlformats.org/officeDocument/2006/relationships/header" Target="header40.xml"/><Relationship Id="rId95" Type="http://schemas.openxmlformats.org/officeDocument/2006/relationships/footer" Target="footer43.xml"/><Relationship Id="rId19" Type="http://schemas.openxmlformats.org/officeDocument/2006/relationships/footer" Target="footer5.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header" Target="header27.xml"/><Relationship Id="rId69" Type="http://schemas.openxmlformats.org/officeDocument/2006/relationships/footer" Target="footer30.xml"/><Relationship Id="rId77" Type="http://schemas.openxmlformats.org/officeDocument/2006/relationships/footer" Target="footer34.xml"/><Relationship Id="rId100" Type="http://schemas.openxmlformats.org/officeDocument/2006/relationships/header" Target="header45.xml"/><Relationship Id="rId105" Type="http://schemas.openxmlformats.org/officeDocument/2006/relationships/footer" Target="footer48.xml"/><Relationship Id="rId113" Type="http://schemas.microsoft.com/office/2011/relationships/people" Target="people.xml"/><Relationship Id="rId8" Type="http://schemas.openxmlformats.org/officeDocument/2006/relationships/webSettings" Target="webSettings.xml"/><Relationship Id="rId51" Type="http://schemas.openxmlformats.org/officeDocument/2006/relationships/footer" Target="footer21.xml"/><Relationship Id="rId72" Type="http://schemas.openxmlformats.org/officeDocument/2006/relationships/header" Target="header31.xml"/><Relationship Id="rId80" Type="http://schemas.openxmlformats.org/officeDocument/2006/relationships/header" Target="header35.xml"/><Relationship Id="rId85" Type="http://schemas.openxmlformats.org/officeDocument/2006/relationships/footer" Target="footer38.xml"/><Relationship Id="rId93" Type="http://schemas.openxmlformats.org/officeDocument/2006/relationships/footer" Target="footer42.xml"/><Relationship Id="rId98" Type="http://schemas.openxmlformats.org/officeDocument/2006/relationships/header" Target="header4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footer" Target="footer25.xml"/><Relationship Id="rId67" Type="http://schemas.openxmlformats.org/officeDocument/2006/relationships/footer" Target="footer29.xml"/><Relationship Id="rId103" Type="http://schemas.openxmlformats.org/officeDocument/2006/relationships/footer" Target="footer47.xml"/><Relationship Id="rId108" Type="http://schemas.openxmlformats.org/officeDocument/2006/relationships/header" Target="header49.xml"/><Relationship Id="rId20" Type="http://schemas.openxmlformats.org/officeDocument/2006/relationships/header" Target="header5.xml"/><Relationship Id="rId41" Type="http://schemas.openxmlformats.org/officeDocument/2006/relationships/footer" Target="footer16.xml"/><Relationship Id="rId54" Type="http://schemas.openxmlformats.org/officeDocument/2006/relationships/header" Target="header22.xml"/><Relationship Id="rId62" Type="http://schemas.openxmlformats.org/officeDocument/2006/relationships/header" Target="header26.xml"/><Relationship Id="rId70" Type="http://schemas.openxmlformats.org/officeDocument/2006/relationships/header" Target="header30.xml"/><Relationship Id="rId75" Type="http://schemas.openxmlformats.org/officeDocument/2006/relationships/footer" Target="footer33.xml"/><Relationship Id="rId83" Type="http://schemas.openxmlformats.org/officeDocument/2006/relationships/footer" Target="footer37.xml"/><Relationship Id="rId88" Type="http://schemas.openxmlformats.org/officeDocument/2006/relationships/header" Target="header39.xml"/><Relationship Id="rId91" Type="http://schemas.openxmlformats.org/officeDocument/2006/relationships/footer" Target="footer41.xml"/><Relationship Id="rId96" Type="http://schemas.openxmlformats.org/officeDocument/2006/relationships/header" Target="header43.xml"/><Relationship Id="rId111" Type="http://schemas.openxmlformats.org/officeDocument/2006/relationships/footer" Target="footer5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20.xml"/><Relationship Id="rId57" Type="http://schemas.openxmlformats.org/officeDocument/2006/relationships/footer" Target="footer24.xml"/><Relationship Id="rId106" Type="http://schemas.openxmlformats.org/officeDocument/2006/relationships/header" Target="header48.xml"/><Relationship Id="rId114"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footer" Target="footer11.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header" Target="header34.xml"/><Relationship Id="rId81" Type="http://schemas.openxmlformats.org/officeDocument/2006/relationships/footer" Target="footer36.xml"/><Relationship Id="rId86" Type="http://schemas.openxmlformats.org/officeDocument/2006/relationships/header" Target="header38.xml"/><Relationship Id="rId94" Type="http://schemas.openxmlformats.org/officeDocument/2006/relationships/header" Target="header42.xml"/><Relationship Id="rId99" Type="http://schemas.openxmlformats.org/officeDocument/2006/relationships/footer" Target="footer45.xml"/><Relationship Id="rId101" Type="http://schemas.openxmlformats.org/officeDocument/2006/relationships/footer" Target="footer4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footer" Target="footer15.xml"/><Relationship Id="rId109" Type="http://schemas.openxmlformats.org/officeDocument/2006/relationships/footer" Target="footer50.xml"/><Relationship Id="rId34" Type="http://schemas.openxmlformats.org/officeDocument/2006/relationships/header" Target="header12.xml"/><Relationship Id="rId50" Type="http://schemas.openxmlformats.org/officeDocument/2006/relationships/header" Target="header20.xml"/><Relationship Id="rId55" Type="http://schemas.openxmlformats.org/officeDocument/2006/relationships/footer" Target="footer23.xml"/><Relationship Id="rId76" Type="http://schemas.openxmlformats.org/officeDocument/2006/relationships/header" Target="header33.xml"/><Relationship Id="rId97" Type="http://schemas.openxmlformats.org/officeDocument/2006/relationships/footer" Target="footer44.xml"/><Relationship Id="rId104" Type="http://schemas.openxmlformats.org/officeDocument/2006/relationships/header" Target="header47.xml"/><Relationship Id="rId7" Type="http://schemas.openxmlformats.org/officeDocument/2006/relationships/settings" Target="settings.xml"/><Relationship Id="rId71" Type="http://schemas.openxmlformats.org/officeDocument/2006/relationships/footer" Target="footer31.xml"/><Relationship Id="rId92"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E3E0-D9E7-4145-985C-EB2BB2174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26C79-9439-4FEE-8919-E3E91E20F40C}">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FA425A76-14A2-47F6-87D8-731B5B2D37D9}">
  <ds:schemaRefs>
    <ds:schemaRef ds:uri="http://schemas.microsoft.com/sharepoint/v3/contenttype/forms"/>
  </ds:schemaRefs>
</ds:datastoreItem>
</file>

<file path=customXml/itemProps4.xml><?xml version="1.0" encoding="utf-8"?>
<ds:datastoreItem xmlns:ds="http://schemas.openxmlformats.org/officeDocument/2006/customXml" ds:itemID="{FBB3FA7E-7E2A-4D9B-B078-8C3F9FEB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58</Pages>
  <Words>8960</Words>
  <Characters>51075</Characters>
  <Application>Microsoft Office Word</Application>
  <DocSecurity>8</DocSecurity>
  <Lines>425</Lines>
  <Paragraphs>119</Paragraphs>
  <ScaleCrop>false</ScaleCrop>
  <Company/>
  <LinksUpToDate>false</LinksUpToDate>
  <CharactersWithSpaces>59916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Tammy Meek [NESO]</cp:lastModifiedBy>
  <cp:revision>21</cp:revision>
  <dcterms:created xsi:type="dcterms:W3CDTF">2025-04-01T14:33:00Z</dcterms:created>
  <dcterms:modified xsi:type="dcterms:W3CDTF">2025-10-23T11:52:00Z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9239300</vt:r8>
  </property>
</Properties>
</file>